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64B277"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6B930C4A" w14:textId="77777777" w:rsidR="009131BB" w:rsidRPr="00711517" w:rsidRDefault="009131BB" w:rsidP="009131BB">
      <w:pPr>
        <w:spacing w:after="0"/>
        <w:jc w:val="center"/>
        <w:rPr>
          <w:rFonts w:cstheme="minorHAnsi"/>
          <w:b/>
          <w:lang w:val="en-US"/>
        </w:rPr>
      </w:pPr>
      <w:r w:rsidRPr="00711517">
        <w:rPr>
          <w:rFonts w:cstheme="minorHAnsi"/>
          <w:b/>
          <w:lang w:val="en-US"/>
        </w:rPr>
        <w:t>MINISTRY OF</w:t>
      </w:r>
      <w:r>
        <w:rPr>
          <w:rFonts w:cstheme="minorHAnsi"/>
          <w:b/>
          <w:lang w:val="en-US"/>
        </w:rPr>
        <w:t xml:space="preserve"> DEVELOPMENT, INDUSTRY, COMMERCE AND SERVICES</w:t>
      </w:r>
      <w:r w:rsidRPr="00711517">
        <w:rPr>
          <w:rFonts w:cstheme="minorHAnsi"/>
          <w:b/>
          <w:lang w:val="en-US"/>
        </w:rPr>
        <w:t xml:space="preserve"> (M</w:t>
      </w:r>
      <w:r>
        <w:rPr>
          <w:rFonts w:cstheme="minorHAnsi"/>
          <w:b/>
          <w:lang w:val="en-US"/>
        </w:rPr>
        <w:t>DIC</w:t>
      </w:r>
      <w:r w:rsidRPr="00711517">
        <w:rPr>
          <w:rFonts w:cstheme="minorHAnsi"/>
          <w:b/>
          <w:lang w:val="en-US"/>
        </w:rPr>
        <w:t>)</w:t>
      </w:r>
    </w:p>
    <w:p w14:paraId="034B7350" w14:textId="77777777" w:rsidR="009131BB" w:rsidRPr="00711517" w:rsidRDefault="009131BB" w:rsidP="009131BB">
      <w:pPr>
        <w:spacing w:after="0"/>
        <w:jc w:val="center"/>
        <w:rPr>
          <w:rFonts w:cstheme="minorHAnsi"/>
          <w:lang w:val="en-US" w:eastAsia="pt-BR"/>
        </w:rPr>
      </w:pPr>
      <w:r w:rsidRPr="00711517">
        <w:rPr>
          <w:rFonts w:cstheme="minorHAnsi"/>
          <w:b/>
          <w:lang w:val="en-US"/>
        </w:rPr>
        <w:t>SECRETARIAT OF FOREIGN TRADE (SECEX)</w:t>
      </w:r>
    </w:p>
    <w:p w14:paraId="0093846E" w14:textId="77777777" w:rsidR="009131BB" w:rsidRPr="00711517" w:rsidRDefault="009131BB" w:rsidP="009131BB">
      <w:pPr>
        <w:pStyle w:val="Cabealho"/>
        <w:jc w:val="center"/>
        <w:rPr>
          <w:rFonts w:asciiTheme="minorHAnsi" w:hAnsiTheme="minorHAnsi" w:cstheme="minorHAnsi"/>
          <w:sz w:val="22"/>
          <w:szCs w:val="22"/>
          <w:lang w:val="en-US"/>
        </w:rPr>
      </w:pPr>
      <w:r>
        <w:rPr>
          <w:rFonts w:asciiTheme="minorHAnsi" w:hAnsiTheme="minorHAnsi" w:cstheme="minorHAnsi"/>
          <w:b/>
          <w:sz w:val="22"/>
          <w:szCs w:val="22"/>
          <w:lang w:val="en-US"/>
        </w:rPr>
        <w:t>DEPARTMENT</w:t>
      </w:r>
      <w:r w:rsidRPr="00711517">
        <w:rPr>
          <w:rFonts w:asciiTheme="minorHAnsi" w:hAnsiTheme="minorHAnsi" w:cstheme="minorHAnsi"/>
          <w:b/>
          <w:sz w:val="22"/>
          <w:szCs w:val="22"/>
          <w:lang w:val="en-US"/>
        </w:rPr>
        <w:t xml:space="preserve"> OF TRADE REMEDIES (</w:t>
      </w:r>
      <w:r>
        <w:rPr>
          <w:rFonts w:asciiTheme="minorHAnsi" w:hAnsiTheme="minorHAnsi" w:cstheme="minorHAnsi"/>
          <w:b/>
          <w:sz w:val="22"/>
          <w:szCs w:val="22"/>
          <w:lang w:val="en-US"/>
        </w:rPr>
        <w:t>DE</w:t>
      </w:r>
      <w:r w:rsidRPr="00711517">
        <w:rPr>
          <w:rFonts w:asciiTheme="minorHAnsi" w:hAnsiTheme="minorHAnsi" w:cstheme="minorHAnsi"/>
          <w:b/>
          <w:sz w:val="22"/>
          <w:szCs w:val="22"/>
          <w:lang w:val="en-US"/>
        </w:rPr>
        <w:t>COM)</w:t>
      </w:r>
    </w:p>
    <w:p w14:paraId="364C2490" w14:textId="77777777" w:rsidR="009131BB" w:rsidRPr="00711517" w:rsidRDefault="009131BB" w:rsidP="009131BB">
      <w:pPr>
        <w:spacing w:after="0"/>
        <w:jc w:val="center"/>
        <w:rPr>
          <w:rFonts w:cstheme="minorHAnsi"/>
          <w:sz w:val="18"/>
          <w:szCs w:val="18"/>
        </w:rPr>
      </w:pPr>
      <w:r w:rsidRPr="00711517">
        <w:rPr>
          <w:rFonts w:cstheme="minorHAnsi"/>
          <w:sz w:val="18"/>
          <w:szCs w:val="18"/>
        </w:rPr>
        <w:t>Esplanada dos Ministérios, Bloco J, Sala 408, Brasíli</w:t>
      </w:r>
      <w:r>
        <w:rPr>
          <w:rFonts w:cstheme="minorHAnsi"/>
          <w:sz w:val="18"/>
          <w:szCs w:val="18"/>
        </w:rPr>
        <w:t>a/</w:t>
      </w:r>
      <w:r w:rsidRPr="00711517">
        <w:rPr>
          <w:rFonts w:cstheme="minorHAnsi"/>
          <w:sz w:val="18"/>
          <w:szCs w:val="18"/>
        </w:rPr>
        <w:t xml:space="preserve">DF, </w:t>
      </w:r>
      <w:r>
        <w:rPr>
          <w:rFonts w:cstheme="minorHAnsi"/>
          <w:sz w:val="18"/>
          <w:szCs w:val="18"/>
        </w:rPr>
        <w:t xml:space="preserve">Brazil, </w:t>
      </w:r>
      <w:r w:rsidRPr="00711517">
        <w:rPr>
          <w:rFonts w:cstheme="minorHAnsi"/>
          <w:sz w:val="18"/>
          <w:szCs w:val="18"/>
        </w:rPr>
        <w:t>70053-900</w:t>
      </w:r>
    </w:p>
    <w:p w14:paraId="2223866B" w14:textId="77777777" w:rsidR="009131BB" w:rsidRPr="009131BB" w:rsidRDefault="009131BB" w:rsidP="009131BB">
      <w:pPr>
        <w:spacing w:after="0"/>
        <w:jc w:val="center"/>
        <w:rPr>
          <w:rFonts w:cstheme="minorHAnsi"/>
          <w:sz w:val="18"/>
          <w:szCs w:val="18"/>
        </w:rPr>
      </w:pPr>
      <w:r w:rsidRPr="009131BB">
        <w:rPr>
          <w:rFonts w:cstheme="minorHAnsi"/>
          <w:sz w:val="18"/>
          <w:szCs w:val="18"/>
        </w:rPr>
        <w:t>Contact: (+55 61) 2027-7770</w:t>
      </w:r>
      <w:r w:rsidRPr="009131BB">
        <w:rPr>
          <w:rFonts w:cstheme="minorHAnsi"/>
          <w:sz w:val="18"/>
          <w:szCs w:val="18"/>
        </w:rPr>
        <w:tab/>
      </w:r>
    </w:p>
    <w:p w14:paraId="11177922" w14:textId="77777777" w:rsidR="00A63308" w:rsidRPr="00711517" w:rsidRDefault="00A63308"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4CED7F7A" w14:textId="516BE602" w:rsidR="009131BB" w:rsidRPr="005442AE" w:rsidRDefault="009131BB" w:rsidP="009131BB">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Pr="00D95755">
        <w:rPr>
          <w:rFonts w:ascii="Times New Roman" w:hAnsi="Times New Roman" w:cs="Times New Roman"/>
          <w:sz w:val="24"/>
          <w:szCs w:val="24"/>
          <w:lang w:val="en-US"/>
        </w:rPr>
        <w:t>lightweight coated paper</w:t>
      </w:r>
      <w:r>
        <w:rPr>
          <w:rFonts w:ascii="Times New Roman" w:hAnsi="Times New Roman" w:cs="Times New Roman"/>
          <w:sz w:val="24"/>
          <w:szCs w:val="24"/>
          <w:lang w:val="en-US"/>
        </w:rPr>
        <w:t>,</w:t>
      </w:r>
      <w:r w:rsidRPr="00D95755">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usually classified under </w:t>
      </w:r>
      <w:r w:rsidRPr="00D95755">
        <w:rPr>
          <w:rFonts w:ascii="Times New Roman" w:hAnsi="Times New Roman" w:cs="Times New Roman"/>
          <w:sz w:val="24"/>
          <w:szCs w:val="24"/>
          <w:lang w:val="en-US"/>
        </w:rPr>
        <w:t>item 4810.22.90</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of the MERCOSUR Common Nomenclature (NCM – Nomenclatura Comum do MERCOSUL), origina</w:t>
      </w:r>
      <w:r>
        <w:rPr>
          <w:rFonts w:ascii="Times New Roman" w:hAnsi="Times New Roman" w:cs="Times New Roman"/>
          <w:sz w:val="24"/>
          <w:szCs w:val="24"/>
          <w:lang w:val="en-US"/>
        </w:rPr>
        <w:t>ting</w:t>
      </w:r>
      <w:r w:rsidRPr="005442AE">
        <w:rPr>
          <w:rFonts w:ascii="Times New Roman" w:hAnsi="Times New Roman" w:cs="Times New Roman"/>
          <w:sz w:val="24"/>
          <w:szCs w:val="24"/>
          <w:lang w:val="en-US"/>
        </w:rPr>
        <w:t xml:space="preserve"> </w:t>
      </w:r>
      <w:r>
        <w:rPr>
          <w:rFonts w:ascii="Times New Roman" w:hAnsi="Times New Roman" w:cs="Times New Roman"/>
          <w:sz w:val="24"/>
          <w:szCs w:val="24"/>
          <w:lang w:val="en-US"/>
        </w:rPr>
        <w:t>in</w:t>
      </w:r>
      <w:r w:rsidRPr="00D95755">
        <w:rPr>
          <w:rFonts w:ascii="Times New Roman" w:hAnsi="Times New Roman" w:cs="Times New Roman"/>
          <w:sz w:val="24"/>
          <w:szCs w:val="24"/>
          <w:lang w:val="en-US"/>
        </w:rPr>
        <w:t xml:space="preserve"> Belgium, Finland</w:t>
      </w:r>
      <w:r>
        <w:rPr>
          <w:rFonts w:ascii="Times New Roman" w:hAnsi="Times New Roman" w:cs="Times New Roman"/>
          <w:sz w:val="24"/>
          <w:szCs w:val="24"/>
          <w:lang w:val="en-US"/>
        </w:rPr>
        <w:t>,</w:t>
      </w:r>
      <w:r w:rsidRPr="00D95755">
        <w:rPr>
          <w:rFonts w:ascii="Times New Roman" w:hAnsi="Times New Roman" w:cs="Times New Roman"/>
          <w:sz w:val="24"/>
          <w:szCs w:val="24"/>
          <w:lang w:val="en-US"/>
        </w:rPr>
        <w:t xml:space="preserve"> Germany</w:t>
      </w:r>
      <w:r>
        <w:rPr>
          <w:rFonts w:ascii="Times New Roman" w:hAnsi="Times New Roman" w:cs="Times New Roman"/>
          <w:sz w:val="24"/>
          <w:szCs w:val="24"/>
          <w:lang w:val="en-US"/>
        </w:rPr>
        <w:t xml:space="preserve"> </w:t>
      </w:r>
      <w:r w:rsidRPr="00D95755">
        <w:rPr>
          <w:rFonts w:ascii="Times New Roman" w:hAnsi="Times New Roman" w:cs="Times New Roman"/>
          <w:sz w:val="24"/>
          <w:szCs w:val="24"/>
          <w:lang w:val="en-US"/>
        </w:rPr>
        <w:t>and Sweden</w:t>
      </w:r>
      <w:r w:rsidRPr="005442AE">
        <w:rPr>
          <w:rFonts w:ascii="Times New Roman" w:hAnsi="Times New Roman" w:cs="Times New Roman"/>
          <w:sz w:val="24"/>
          <w:szCs w:val="24"/>
          <w:lang w:val="en-US"/>
        </w:rPr>
        <w:t>, and of injury to the domestic industry due to such practice.</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40ECBEA6" w14:textId="2B1F1A53" w:rsidR="009131BB" w:rsidRPr="00020F31" w:rsidRDefault="009131BB" w:rsidP="009131BB">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bookmarkStart w:id="0" w:name="_Hlk79508459"/>
      <w:r w:rsidRPr="00020F31">
        <w:rPr>
          <w:rFonts w:ascii="Calibri" w:hAnsi="Calibri" w:cs="Calibri"/>
          <w:sz w:val="24"/>
          <w:szCs w:val="24"/>
        </w:rPr>
        <w:t>Process</w:t>
      </w:r>
      <w:r>
        <w:rPr>
          <w:rFonts w:ascii="Calibri" w:hAnsi="Calibri" w:cs="Calibri"/>
          <w:sz w:val="24"/>
          <w:szCs w:val="24"/>
        </w:rPr>
        <w:t>es</w:t>
      </w:r>
      <w:r w:rsidRPr="00020F31">
        <w:rPr>
          <w:rFonts w:ascii="Calibri" w:hAnsi="Calibri" w:cs="Calibri"/>
          <w:sz w:val="24"/>
          <w:szCs w:val="24"/>
        </w:rPr>
        <w:t xml:space="preserve"> SEI n</w:t>
      </w:r>
      <w:r w:rsidRPr="00020F31">
        <w:rPr>
          <w:rFonts w:ascii="Calibri" w:hAnsi="Calibri" w:cs="Calibri"/>
          <w:sz w:val="24"/>
          <w:szCs w:val="24"/>
          <w:u w:val="single"/>
          <w:vertAlign w:val="superscript"/>
        </w:rPr>
        <w:t>os</w:t>
      </w:r>
      <w:r w:rsidRPr="00020F31">
        <w:rPr>
          <w:rFonts w:ascii="Calibri" w:hAnsi="Calibri" w:cs="Calibri"/>
          <w:sz w:val="24"/>
          <w:szCs w:val="24"/>
        </w:rPr>
        <w:t> </w:t>
      </w:r>
      <w:bookmarkEnd w:id="0"/>
      <w:r w:rsidRPr="00020F31">
        <w:rPr>
          <w:rFonts w:ascii="Calibri" w:hAnsi="Calibri" w:cs="Calibri"/>
          <w:sz w:val="24"/>
          <w:szCs w:val="24"/>
        </w:rPr>
        <w:t>19972.101886/2022-62 (restri</w:t>
      </w:r>
      <w:r>
        <w:rPr>
          <w:rFonts w:ascii="Calibri" w:hAnsi="Calibri" w:cs="Calibri"/>
          <w:sz w:val="24"/>
          <w:szCs w:val="24"/>
        </w:rPr>
        <w:t>cted</w:t>
      </w:r>
      <w:r w:rsidRPr="00020F31">
        <w:rPr>
          <w:rFonts w:ascii="Calibri" w:hAnsi="Calibri" w:cs="Calibri"/>
          <w:sz w:val="24"/>
          <w:szCs w:val="24"/>
        </w:rPr>
        <w:t>) e 19972.101887/2022-15 (confiden</w:t>
      </w:r>
      <w:r>
        <w:rPr>
          <w:rFonts w:ascii="Calibri" w:hAnsi="Calibri" w:cs="Calibri"/>
          <w:sz w:val="24"/>
          <w:szCs w:val="24"/>
        </w:rPr>
        <w:t>t</w:t>
      </w:r>
      <w:r w:rsidRPr="00020F31">
        <w:rPr>
          <w:rFonts w:ascii="Calibri" w:hAnsi="Calibri" w:cs="Calibri"/>
          <w:sz w:val="24"/>
          <w:szCs w:val="24"/>
        </w:rPr>
        <w:t>ial).</w:t>
      </w:r>
    </w:p>
    <w:p w14:paraId="555ABAAC" w14:textId="4F19DA01" w:rsidR="009131BB" w:rsidRPr="00020F31" w:rsidRDefault="009131BB" w:rsidP="009131BB">
      <w:pPr>
        <w:pBdr>
          <w:top w:val="single" w:sz="4" w:space="1" w:color="auto"/>
          <w:left w:val="single" w:sz="4" w:space="4" w:color="auto"/>
          <w:bottom w:val="single" w:sz="4" w:space="1" w:color="auto"/>
          <w:right w:val="single" w:sz="4" w:space="4" w:color="auto"/>
        </w:pBdr>
        <w:jc w:val="center"/>
        <w:rPr>
          <w:rFonts w:cstheme="minorHAnsi"/>
          <w:bCs/>
          <w:sz w:val="24"/>
          <w:szCs w:val="24"/>
        </w:rPr>
      </w:pPr>
      <w:r w:rsidRPr="00020F31">
        <w:rPr>
          <w:rFonts w:cstheme="minorHAnsi"/>
          <w:sz w:val="24"/>
          <w:szCs w:val="24"/>
        </w:rPr>
        <w:t>Conta</w:t>
      </w:r>
      <w:r>
        <w:rPr>
          <w:rFonts w:cstheme="minorHAnsi"/>
          <w:sz w:val="24"/>
          <w:szCs w:val="24"/>
        </w:rPr>
        <w:t>ct</w:t>
      </w:r>
      <w:r w:rsidRPr="00020F31">
        <w:rPr>
          <w:rFonts w:cstheme="minorHAnsi"/>
          <w:sz w:val="24"/>
          <w:szCs w:val="24"/>
        </w:rPr>
        <w:t xml:space="preserve">: (+55 61) 2027-7357 </w:t>
      </w:r>
      <w:r w:rsidRPr="00020F31">
        <w:rPr>
          <w:rFonts w:cstheme="minorHAnsi"/>
          <w:bCs/>
          <w:sz w:val="24"/>
          <w:szCs w:val="24"/>
        </w:rPr>
        <w:t>papelcucherev@economia.gov.br</w:t>
      </w:r>
    </w:p>
    <w:p w14:paraId="197CC4CF" w14:textId="77777777" w:rsidR="00D471C0" w:rsidRPr="009131BB" w:rsidRDefault="00D471C0" w:rsidP="0036633F">
      <w:pPr>
        <w:spacing w:after="0"/>
        <w:jc w:val="center"/>
        <w:rPr>
          <w:rFonts w:cstheme="minorHAnsi"/>
          <w:sz w:val="24"/>
          <w:szCs w:val="24"/>
        </w:rPr>
      </w:pPr>
    </w:p>
    <w:p w14:paraId="6296FC2F" w14:textId="77777777" w:rsidR="001D6577" w:rsidRPr="009131BB" w:rsidRDefault="001D6577" w:rsidP="003D2FA9">
      <w:pPr>
        <w:jc w:val="center"/>
        <w:rPr>
          <w:rFonts w:cstheme="minorHAnsi"/>
          <w:sz w:val="24"/>
          <w:szCs w:val="24"/>
        </w:rPr>
      </w:pPr>
    </w:p>
    <w:p w14:paraId="55557FC0" w14:textId="77777777" w:rsidR="00C00306" w:rsidRPr="009131BB" w:rsidRDefault="00C00306" w:rsidP="003D2FA9">
      <w:pPr>
        <w:jc w:val="center"/>
        <w:rPr>
          <w:rFonts w:cstheme="minorHAnsi"/>
          <w:sz w:val="24"/>
          <w:szCs w:val="24"/>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1ED44"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5A7BCA3B"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 xml:space="preserve">of the anti-dumping measure levied on Brazilian </w:t>
      </w:r>
      <w:r w:rsidR="009131BB" w:rsidRPr="009131BB">
        <w:rPr>
          <w:rFonts w:cstheme="minorHAnsi"/>
          <w:sz w:val="24"/>
          <w:szCs w:val="24"/>
          <w:lang w:val="en-US"/>
        </w:rPr>
        <w:t>imports of lightweight coated paper, usually classified under item 4810.22.90 of the MERCOSUR Common Nomenclature (NCM – Nomenclatura Comum do MERCOSUL), originating in Belgium, Finland, Germany and Sweden</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58781C5F"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00D8E0BE"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9131B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7B425352" w:rsidR="003D2FA9" w:rsidRPr="00711517" w:rsidRDefault="009131B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5613E874"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SEI/ME </w:t>
      </w:r>
      <w:r w:rsidR="009131BB" w:rsidRPr="009131BB">
        <w:rPr>
          <w:rFonts w:cstheme="minorHAnsi"/>
          <w:sz w:val="24"/>
          <w:szCs w:val="24"/>
          <w:lang w:val="en"/>
        </w:rPr>
        <w:t>Processes SEI nos 19972.101886/2022-62 (restricted) e 19972.101887/2022-15 (confidential)</w:t>
      </w:r>
      <w:r w:rsidR="009131BB">
        <w:rPr>
          <w:rFonts w:cstheme="minorHAnsi"/>
          <w:sz w:val="24"/>
          <w:szCs w:val="24"/>
          <w:lang w:val="en"/>
        </w:rPr>
        <w:t xml:space="preserve"> </w:t>
      </w:r>
      <w:r w:rsidRPr="00BA69EB">
        <w:rPr>
          <w:rFonts w:cstheme="minorHAnsi"/>
          <w:sz w:val="24"/>
          <w:szCs w:val="24"/>
          <w:lang w:val="en"/>
        </w:rPr>
        <w:t xml:space="preserve">in the Electronic Information System of the Ministry of Economy - SEI/ME, available in  </w:t>
      </w:r>
      <w:hyperlink r:id="rId8"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5E8FBCAB"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of the Ministry of Economy - SEI/ME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3C0D881D"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SEI/ME.</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B1C9F"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5CCB21FD"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9131BB">
        <w:rPr>
          <w:rFonts w:cstheme="minorHAnsi"/>
          <w:b/>
          <w:sz w:val="24"/>
          <w:szCs w:val="24"/>
          <w:lang w:val="en-US"/>
        </w:rPr>
        <w:t>DECOM</w:t>
      </w:r>
    </w:p>
    <w:p w14:paraId="4E6A896F" w14:textId="7B3A8B52"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9131B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5F1FB470"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9131B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10C3FF2" w:rsidR="006B5504" w:rsidRPr="00711517" w:rsidRDefault="009131B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8000D"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1F38"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3412F449" w14:textId="77777777" w:rsidR="001157B4" w:rsidRDefault="001157B4" w:rsidP="001157B4">
      <w:pPr>
        <w:pStyle w:val="PargrafodaLista"/>
        <w:ind w:left="1440"/>
        <w:jc w:val="both"/>
        <w:rPr>
          <w:rFonts w:cstheme="minorHAnsi"/>
          <w:color w:val="FF0000"/>
          <w:sz w:val="24"/>
          <w:szCs w:val="24"/>
          <w:u w:color="FF0000"/>
          <w:lang w:val="en-US"/>
        </w:rPr>
      </w:pPr>
    </w:p>
    <w:p w14:paraId="4F14FE08" w14:textId="4C4725F7" w:rsidR="00146F53" w:rsidRPr="00146F53" w:rsidRDefault="00146F53" w:rsidP="00146F53">
      <w:pPr>
        <w:pStyle w:val="PargrafodaLista"/>
        <w:numPr>
          <w:ilvl w:val="0"/>
          <w:numId w:val="4"/>
        </w:numPr>
        <w:jc w:val="both"/>
        <w:rPr>
          <w:rFonts w:cstheme="minorHAnsi"/>
          <w:sz w:val="24"/>
          <w:szCs w:val="24"/>
          <w:lang w:val="en-US"/>
        </w:rPr>
      </w:pPr>
      <w:r w:rsidRPr="00146F53">
        <w:rPr>
          <w:rFonts w:cstheme="minorHAnsi"/>
          <w:sz w:val="24"/>
          <w:szCs w:val="24"/>
          <w:lang w:val="en-US"/>
        </w:rPr>
        <w:t>iLight coated paper, commonly classified under sub-item 4810.22.90 of the Mercosur Common Nomenclature – NCM, originating from Germany, Belgium, Finland and Sweden to Brazil.</w:t>
      </w:r>
    </w:p>
    <w:p w14:paraId="736265C6" w14:textId="77777777" w:rsidR="00146F53" w:rsidRPr="00146F53" w:rsidRDefault="00146F53" w:rsidP="00146F53">
      <w:pPr>
        <w:pStyle w:val="PargrafodaLista"/>
        <w:jc w:val="both"/>
        <w:rPr>
          <w:rFonts w:cstheme="minorHAnsi"/>
          <w:sz w:val="24"/>
          <w:szCs w:val="24"/>
          <w:lang w:val="en-US"/>
        </w:rPr>
      </w:pPr>
    </w:p>
    <w:p w14:paraId="7E301CBE" w14:textId="20E75A36" w:rsidR="00146F53" w:rsidRDefault="00146F53" w:rsidP="00146F53">
      <w:pPr>
        <w:pStyle w:val="PargrafodaLista"/>
        <w:jc w:val="both"/>
        <w:rPr>
          <w:rFonts w:cstheme="minorHAnsi"/>
          <w:sz w:val="24"/>
          <w:szCs w:val="24"/>
          <w:lang w:val="en-US"/>
        </w:rPr>
      </w:pPr>
      <w:r w:rsidRPr="00146F53">
        <w:rPr>
          <w:rFonts w:cstheme="minorHAnsi"/>
          <w:sz w:val="24"/>
          <w:szCs w:val="24"/>
          <w:lang w:val="en-US"/>
        </w:rPr>
        <w:t>As defined by CAMEX Resolution No. 25, of April 5, 2018, the product subject to review is light coated paper (LWC - light weight coated), coated on both sides, with a total weight between 50 and 72 g/m2, in which the weight of the coating does not exceed 15 g/m2 per side, for offset printing, with a brightness between 60 and 95%, and the fibrous composition of the support paper must also consist of at least 50% , by weight, of wood fibers obtained by mechanical process, hereinafter referred to as light coated paper or simply coated paper, exported by Finland, Sweden, Belgium and Germany.</w:t>
      </w:r>
    </w:p>
    <w:p w14:paraId="17C56E25" w14:textId="02CEE4D3" w:rsidR="00146F53" w:rsidRDefault="00146F53" w:rsidP="00146F53">
      <w:pPr>
        <w:pStyle w:val="PargrafodaLista"/>
        <w:jc w:val="both"/>
        <w:rPr>
          <w:rFonts w:cstheme="minorHAnsi"/>
          <w:sz w:val="24"/>
          <w:szCs w:val="24"/>
          <w:lang w:val="en-US"/>
        </w:rPr>
      </w:pPr>
      <w:r>
        <w:rPr>
          <w:rFonts w:cstheme="minorHAnsi"/>
          <w:sz w:val="24"/>
          <w:szCs w:val="24"/>
          <w:lang w:val="en-US"/>
        </w:rPr>
        <w:t>More details may be read on section 3.1 of the notice of initiation.</w:t>
      </w:r>
    </w:p>
    <w:p w14:paraId="667D7CC1" w14:textId="77777777" w:rsidR="00146F53" w:rsidRPr="00146F53" w:rsidRDefault="00146F53" w:rsidP="00146F53">
      <w:pPr>
        <w:pStyle w:val="PargrafodaLista"/>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4CDD59E8" w:rsidR="001157B4" w:rsidRPr="00146F53" w:rsidRDefault="00146F53" w:rsidP="00146F53">
      <w:pPr>
        <w:pStyle w:val="PargrafodaLista"/>
        <w:ind w:left="1440"/>
        <w:jc w:val="both"/>
        <w:rPr>
          <w:rFonts w:cstheme="minorHAnsi"/>
          <w:sz w:val="24"/>
          <w:szCs w:val="24"/>
          <w:lang w:val="en-US"/>
        </w:rPr>
      </w:pPr>
      <w:r w:rsidRPr="00146F53">
        <w:rPr>
          <w:rFonts w:cstheme="minorHAnsi"/>
          <w:sz w:val="24"/>
          <w:szCs w:val="24"/>
          <w:lang w:val="en-US"/>
        </w:rPr>
        <w:t>July 2021 to June 2022</w:t>
      </w:r>
    </w:p>
    <w:p w14:paraId="5A0975A5" w14:textId="77777777" w:rsidR="001157B4" w:rsidRPr="00146F53" w:rsidRDefault="001157B4" w:rsidP="00146F53">
      <w:pPr>
        <w:pStyle w:val="PargrafodaLista"/>
        <w:ind w:left="1440"/>
        <w:jc w:val="both"/>
        <w:rPr>
          <w:rFonts w:cstheme="minorHAnsi"/>
          <w:sz w:val="24"/>
          <w:szCs w:val="24"/>
          <w:lang w:val="en-US"/>
        </w:rPr>
      </w:pPr>
    </w:p>
    <w:p w14:paraId="37F32305" w14:textId="7A42AF57" w:rsidR="001157B4" w:rsidRPr="00146F53" w:rsidRDefault="00146F53" w:rsidP="00146F53">
      <w:pPr>
        <w:pStyle w:val="PargrafodaLista"/>
        <w:numPr>
          <w:ilvl w:val="0"/>
          <w:numId w:val="4"/>
        </w:numPr>
        <w:ind w:left="426" w:firstLine="0"/>
        <w:jc w:val="both"/>
        <w:rPr>
          <w:rFonts w:cstheme="minorHAnsi"/>
          <w:sz w:val="24"/>
          <w:szCs w:val="24"/>
          <w:lang w:val="en-US"/>
        </w:rPr>
      </w:pPr>
      <w:r>
        <w:rPr>
          <w:rFonts w:cstheme="minorHAnsi"/>
          <w:sz w:val="24"/>
          <w:szCs w:val="24"/>
          <w:lang w:val="en-US"/>
        </w:rPr>
        <w:t xml:space="preserve">       </w:t>
      </w:r>
      <w:r w:rsidR="001157B4" w:rsidRPr="00146F53">
        <w:rPr>
          <w:rFonts w:cstheme="minorHAnsi"/>
          <w:sz w:val="24"/>
          <w:szCs w:val="24"/>
          <w:lang w:val="en-US"/>
        </w:rPr>
        <w:t xml:space="preserve">Period of injury </w:t>
      </w:r>
      <w:r w:rsidR="00422A8D" w:rsidRPr="00146F53">
        <w:rPr>
          <w:rFonts w:cstheme="minorHAnsi"/>
          <w:sz w:val="24"/>
          <w:szCs w:val="24"/>
          <w:lang w:val="en-US"/>
        </w:rPr>
        <w:t>review</w:t>
      </w:r>
    </w:p>
    <w:p w14:paraId="76FAD64D" w14:textId="77777777" w:rsidR="00146F53" w:rsidRPr="00146F53" w:rsidRDefault="00146F53" w:rsidP="00146F53">
      <w:pPr>
        <w:pStyle w:val="PargrafodaLista"/>
        <w:ind w:left="1440"/>
        <w:jc w:val="both"/>
        <w:rPr>
          <w:rFonts w:cstheme="minorHAnsi"/>
          <w:sz w:val="24"/>
          <w:szCs w:val="24"/>
          <w:lang w:val="en-US"/>
        </w:rPr>
      </w:pPr>
    </w:p>
    <w:p w14:paraId="2B675ADB" w14:textId="77777777" w:rsidR="00146F53" w:rsidRPr="00146F53" w:rsidRDefault="00146F53" w:rsidP="00146F53">
      <w:pPr>
        <w:pStyle w:val="PargrafodaLista"/>
        <w:spacing w:after="0" w:line="240" w:lineRule="auto"/>
        <w:ind w:left="1440"/>
        <w:jc w:val="both"/>
        <w:rPr>
          <w:rFonts w:cstheme="minorHAnsi"/>
          <w:sz w:val="24"/>
          <w:szCs w:val="24"/>
          <w:lang w:val="en-US"/>
        </w:rPr>
      </w:pPr>
      <w:r w:rsidRPr="00146F53">
        <w:rPr>
          <w:rFonts w:cstheme="minorHAnsi"/>
          <w:sz w:val="24"/>
          <w:szCs w:val="24"/>
          <w:lang w:val="en-US"/>
        </w:rPr>
        <w:t>July 2017 to June 2022, divided into five periods, as specified below:</w:t>
      </w:r>
    </w:p>
    <w:p w14:paraId="3715457F" w14:textId="77777777" w:rsidR="00146F53" w:rsidRPr="00146F53" w:rsidRDefault="00146F53" w:rsidP="00146F53">
      <w:pPr>
        <w:pStyle w:val="PargrafodaLista"/>
        <w:spacing w:after="0" w:line="240" w:lineRule="auto"/>
        <w:ind w:left="1440"/>
        <w:jc w:val="both"/>
        <w:rPr>
          <w:rFonts w:cstheme="minorHAnsi"/>
          <w:sz w:val="24"/>
          <w:szCs w:val="24"/>
          <w:lang w:val="en-US"/>
        </w:rPr>
      </w:pPr>
    </w:p>
    <w:p w14:paraId="4617ECFB" w14:textId="77777777" w:rsidR="00146F53" w:rsidRPr="00146F53" w:rsidRDefault="00146F53" w:rsidP="00146F53">
      <w:pPr>
        <w:pStyle w:val="PargrafodaLista"/>
        <w:spacing w:after="0" w:line="240" w:lineRule="auto"/>
        <w:ind w:left="1440"/>
        <w:jc w:val="both"/>
        <w:rPr>
          <w:rFonts w:cstheme="minorHAnsi"/>
          <w:sz w:val="24"/>
          <w:szCs w:val="24"/>
          <w:lang w:val="en-US"/>
        </w:rPr>
      </w:pPr>
      <w:r w:rsidRPr="00146F53">
        <w:rPr>
          <w:rFonts w:cstheme="minorHAnsi"/>
          <w:sz w:val="24"/>
          <w:szCs w:val="24"/>
          <w:lang w:val="en-US"/>
        </w:rPr>
        <w:t>P1 - July 2017 to June 2018</w:t>
      </w:r>
    </w:p>
    <w:p w14:paraId="1EEB3CD7" w14:textId="77777777" w:rsidR="00146F53" w:rsidRPr="00146F53" w:rsidRDefault="00146F53" w:rsidP="00146F53">
      <w:pPr>
        <w:pStyle w:val="PargrafodaLista"/>
        <w:spacing w:after="0" w:line="240" w:lineRule="auto"/>
        <w:ind w:left="1440"/>
        <w:jc w:val="both"/>
        <w:rPr>
          <w:rFonts w:cstheme="minorHAnsi"/>
          <w:sz w:val="24"/>
          <w:szCs w:val="24"/>
          <w:lang w:val="en-US"/>
        </w:rPr>
      </w:pPr>
      <w:r w:rsidRPr="00146F53">
        <w:rPr>
          <w:rFonts w:cstheme="minorHAnsi"/>
          <w:sz w:val="24"/>
          <w:szCs w:val="24"/>
          <w:lang w:val="en-US"/>
        </w:rPr>
        <w:t>P2 - July 2018 to June 2019</w:t>
      </w:r>
    </w:p>
    <w:p w14:paraId="4189CDE9" w14:textId="77777777" w:rsidR="00146F53" w:rsidRPr="00146F53" w:rsidRDefault="00146F53" w:rsidP="00146F53">
      <w:pPr>
        <w:pStyle w:val="PargrafodaLista"/>
        <w:spacing w:after="0" w:line="240" w:lineRule="auto"/>
        <w:ind w:left="1440"/>
        <w:jc w:val="both"/>
        <w:rPr>
          <w:rFonts w:cstheme="minorHAnsi"/>
          <w:sz w:val="24"/>
          <w:szCs w:val="24"/>
          <w:lang w:val="en-US"/>
        </w:rPr>
      </w:pPr>
      <w:r w:rsidRPr="00146F53">
        <w:rPr>
          <w:rFonts w:cstheme="minorHAnsi"/>
          <w:sz w:val="24"/>
          <w:szCs w:val="24"/>
          <w:lang w:val="en-US"/>
        </w:rPr>
        <w:t>P3 - July 2019 to June 2020</w:t>
      </w:r>
    </w:p>
    <w:p w14:paraId="5EAD3A43" w14:textId="77777777" w:rsidR="00146F53" w:rsidRPr="00146F53" w:rsidRDefault="00146F53" w:rsidP="00146F53">
      <w:pPr>
        <w:pStyle w:val="PargrafodaLista"/>
        <w:spacing w:after="0" w:line="240" w:lineRule="auto"/>
        <w:ind w:left="1440"/>
        <w:jc w:val="both"/>
        <w:rPr>
          <w:rFonts w:cstheme="minorHAnsi"/>
          <w:sz w:val="24"/>
          <w:szCs w:val="24"/>
          <w:lang w:val="en-US"/>
        </w:rPr>
      </w:pPr>
      <w:r w:rsidRPr="00146F53">
        <w:rPr>
          <w:rFonts w:cstheme="minorHAnsi"/>
          <w:sz w:val="24"/>
          <w:szCs w:val="24"/>
          <w:lang w:val="en-US"/>
        </w:rPr>
        <w:t>P4 - July 2020 to June 2021</w:t>
      </w:r>
    </w:p>
    <w:p w14:paraId="1C85919C" w14:textId="36A0F548" w:rsidR="00765DD6" w:rsidRPr="00146F53" w:rsidRDefault="00146F53" w:rsidP="00146F53">
      <w:pPr>
        <w:pStyle w:val="PargrafodaLista"/>
        <w:spacing w:after="0" w:line="240" w:lineRule="auto"/>
        <w:ind w:left="1440"/>
        <w:jc w:val="both"/>
        <w:rPr>
          <w:rFonts w:cstheme="minorHAnsi"/>
          <w:sz w:val="24"/>
          <w:szCs w:val="24"/>
          <w:lang w:val="en-US"/>
        </w:rPr>
      </w:pPr>
      <w:r w:rsidRPr="00146F53">
        <w:rPr>
          <w:rFonts w:cstheme="minorHAnsi"/>
          <w:sz w:val="24"/>
          <w:szCs w:val="24"/>
          <w:lang w:val="en-US"/>
        </w:rPr>
        <w:t>P5 - July 2021 to June 2022</w:t>
      </w:r>
    </w:p>
    <w:p w14:paraId="4B2FD288" w14:textId="77777777" w:rsidR="00A63308" w:rsidRPr="00146F53" w:rsidRDefault="00A63308" w:rsidP="00146F53">
      <w:pPr>
        <w:ind w:left="1440"/>
        <w:jc w:val="both"/>
        <w:rPr>
          <w:rFonts w:cstheme="minorHAnsi"/>
          <w:sz w:val="24"/>
          <w:szCs w:val="24"/>
          <w:lang w:val="en-US"/>
        </w:rPr>
      </w:pPr>
    </w:p>
    <w:p w14:paraId="04AC827A" w14:textId="77777777" w:rsidR="00F851FB" w:rsidRPr="00146F53" w:rsidRDefault="00F851FB" w:rsidP="00146F53">
      <w:pPr>
        <w:ind w:left="1440"/>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A0015"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W w:w="5900" w:type="dxa"/>
        <w:tblCellMar>
          <w:left w:w="70" w:type="dxa"/>
          <w:right w:w="70" w:type="dxa"/>
        </w:tblCellMar>
        <w:tblLook w:val="04A0" w:firstRow="1" w:lastRow="0" w:firstColumn="1" w:lastColumn="0" w:noHBand="0" w:noVBand="1"/>
      </w:tblPr>
      <w:tblGrid>
        <w:gridCol w:w="5080"/>
        <w:gridCol w:w="820"/>
      </w:tblGrid>
      <w:tr w:rsidR="00146F53" w:rsidRPr="00BA160C" w14:paraId="37A7AD68" w14:textId="77777777" w:rsidTr="00146F53">
        <w:trPr>
          <w:trHeight w:val="20"/>
        </w:trPr>
        <w:tc>
          <w:tcPr>
            <w:tcW w:w="5080" w:type="dxa"/>
            <w:tcBorders>
              <w:top w:val="nil"/>
              <w:left w:val="nil"/>
              <w:bottom w:val="nil"/>
              <w:right w:val="nil"/>
            </w:tcBorders>
            <w:shd w:val="clear" w:color="auto" w:fill="auto"/>
            <w:noWrap/>
            <w:vAlign w:val="center"/>
            <w:hideMark/>
          </w:tcPr>
          <w:p w14:paraId="636D8563" w14:textId="2264E4C0" w:rsidR="00146F53" w:rsidRPr="00BA160C" w:rsidRDefault="00146F53" w:rsidP="00A82332">
            <w:pPr>
              <w:rPr>
                <w:b/>
                <w:bCs/>
                <w:color w:val="000000"/>
                <w:sz w:val="24"/>
                <w:szCs w:val="24"/>
              </w:rPr>
            </w:pPr>
            <w:r w:rsidRPr="00BA160C">
              <w:rPr>
                <w:b/>
                <w:bCs/>
                <w:color w:val="000000"/>
                <w:sz w:val="24"/>
                <w:szCs w:val="24"/>
              </w:rPr>
              <w:t xml:space="preserve">            </w:t>
            </w:r>
            <w:r w:rsidRPr="00146F53">
              <w:rPr>
                <w:b/>
                <w:bCs/>
                <w:color w:val="000000"/>
                <w:sz w:val="24"/>
                <w:szCs w:val="24"/>
              </w:rPr>
              <w:t>Characteristic</w:t>
            </w:r>
            <w:r w:rsidRPr="00146F53">
              <w:rPr>
                <w:b/>
                <w:bCs/>
                <w:color w:val="000000"/>
                <w:sz w:val="24"/>
                <w:szCs w:val="24"/>
              </w:rPr>
              <w:t xml:space="preserve"> </w:t>
            </w:r>
            <w:r w:rsidRPr="00BA160C">
              <w:rPr>
                <w:b/>
                <w:bCs/>
                <w:color w:val="000000"/>
                <w:sz w:val="24"/>
                <w:szCs w:val="24"/>
              </w:rPr>
              <w:t xml:space="preserve">"A": </w:t>
            </w:r>
            <w:r>
              <w:rPr>
                <w:b/>
                <w:bCs/>
                <w:color w:val="000000"/>
                <w:sz w:val="24"/>
                <w:szCs w:val="24"/>
              </w:rPr>
              <w:t>Whiteness</w:t>
            </w:r>
          </w:p>
        </w:tc>
        <w:tc>
          <w:tcPr>
            <w:tcW w:w="820" w:type="dxa"/>
            <w:tcBorders>
              <w:top w:val="nil"/>
              <w:left w:val="nil"/>
              <w:bottom w:val="nil"/>
              <w:right w:val="nil"/>
            </w:tcBorders>
            <w:shd w:val="clear" w:color="auto" w:fill="auto"/>
            <w:noWrap/>
            <w:vAlign w:val="bottom"/>
            <w:hideMark/>
          </w:tcPr>
          <w:p w14:paraId="7BA30299" w14:textId="77777777" w:rsidR="00146F53" w:rsidRPr="00BA160C" w:rsidRDefault="00146F53" w:rsidP="00A82332">
            <w:pPr>
              <w:rPr>
                <w:b/>
                <w:bCs/>
                <w:color w:val="000000"/>
                <w:sz w:val="24"/>
                <w:szCs w:val="24"/>
              </w:rPr>
            </w:pPr>
          </w:p>
        </w:tc>
      </w:tr>
      <w:tr w:rsidR="00146F53" w:rsidRPr="00BA160C" w14:paraId="721BDD83" w14:textId="77777777" w:rsidTr="00146F53">
        <w:trPr>
          <w:trHeight w:val="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B43225" w14:textId="780A49E8" w:rsidR="00146F53" w:rsidRPr="00BA160C" w:rsidRDefault="00146F53" w:rsidP="00A82332">
            <w:pPr>
              <w:rPr>
                <w:b/>
                <w:bCs/>
                <w:color w:val="000000"/>
                <w:sz w:val="24"/>
                <w:szCs w:val="24"/>
              </w:rPr>
            </w:pPr>
            <w:r>
              <w:rPr>
                <w:b/>
                <w:bCs/>
                <w:color w:val="000000"/>
                <w:sz w:val="24"/>
                <w:szCs w:val="24"/>
              </w:rPr>
              <w:t>Specification</w:t>
            </w:r>
            <w:r w:rsidRPr="00BA160C">
              <w:rPr>
                <w:b/>
                <w:bCs/>
                <w:color w:val="000000"/>
                <w:sz w:val="24"/>
                <w:szCs w:val="24"/>
              </w:rPr>
              <w:t xml:space="preserve"> % - ISO 2470 D65/10</w:t>
            </w:r>
            <w:r w:rsidRPr="00146F53">
              <w:rPr>
                <w:rFonts w:ascii="Calibri" w:hAnsi="Calibri" w:cs="Calibri"/>
                <w:b/>
                <w:bCs/>
                <w:color w:val="000000"/>
                <w:sz w:val="24"/>
                <w:szCs w:val="24"/>
                <w:vertAlign w:val="superscript"/>
              </w:rPr>
              <w:t>o</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39F4743B" w14:textId="1A1A3EC1" w:rsidR="00146F53" w:rsidRPr="00BA160C" w:rsidRDefault="00146F53" w:rsidP="00A82332">
            <w:pPr>
              <w:rPr>
                <w:b/>
                <w:bCs/>
                <w:color w:val="000000"/>
                <w:sz w:val="24"/>
                <w:szCs w:val="24"/>
              </w:rPr>
            </w:pPr>
            <w:r>
              <w:rPr>
                <w:b/>
                <w:bCs/>
                <w:color w:val="000000"/>
                <w:sz w:val="24"/>
                <w:szCs w:val="24"/>
              </w:rPr>
              <w:t>Code</w:t>
            </w:r>
          </w:p>
        </w:tc>
      </w:tr>
      <w:tr w:rsidR="00146F53" w:rsidRPr="00BA160C" w14:paraId="4AD38C45"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20DE1E0" w14:textId="77777777" w:rsidR="00146F53" w:rsidRPr="00BA160C" w:rsidRDefault="00146F53" w:rsidP="00A82332">
            <w:pPr>
              <w:rPr>
                <w:b/>
                <w:bCs/>
                <w:sz w:val="24"/>
                <w:szCs w:val="24"/>
              </w:rPr>
            </w:pPr>
            <w:r w:rsidRPr="00BA160C">
              <w:rPr>
                <w:b/>
                <w:bCs/>
                <w:sz w:val="24"/>
                <w:szCs w:val="24"/>
              </w:rPr>
              <w:t>A&gt;=90</w:t>
            </w:r>
          </w:p>
        </w:tc>
        <w:tc>
          <w:tcPr>
            <w:tcW w:w="820" w:type="dxa"/>
            <w:tcBorders>
              <w:top w:val="nil"/>
              <w:left w:val="nil"/>
              <w:bottom w:val="single" w:sz="8" w:space="0" w:color="auto"/>
              <w:right w:val="single" w:sz="12" w:space="0" w:color="auto"/>
            </w:tcBorders>
            <w:shd w:val="clear" w:color="auto" w:fill="auto"/>
            <w:noWrap/>
            <w:vAlign w:val="center"/>
            <w:hideMark/>
          </w:tcPr>
          <w:p w14:paraId="599F2ECE" w14:textId="77777777" w:rsidR="00146F53" w:rsidRPr="00BA160C" w:rsidRDefault="00146F53" w:rsidP="00A82332">
            <w:pPr>
              <w:rPr>
                <w:b/>
                <w:bCs/>
                <w:sz w:val="24"/>
                <w:szCs w:val="24"/>
              </w:rPr>
            </w:pPr>
            <w:r w:rsidRPr="00BA160C">
              <w:rPr>
                <w:b/>
                <w:bCs/>
                <w:sz w:val="24"/>
                <w:szCs w:val="24"/>
              </w:rPr>
              <w:t>A1</w:t>
            </w:r>
          </w:p>
        </w:tc>
      </w:tr>
      <w:tr w:rsidR="00146F53" w:rsidRPr="00BA160C" w14:paraId="661C4D12"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0B92170" w14:textId="77777777" w:rsidR="00146F53" w:rsidRPr="00BA160C" w:rsidRDefault="00146F53" w:rsidP="00A82332">
            <w:pPr>
              <w:rPr>
                <w:b/>
                <w:bCs/>
                <w:sz w:val="24"/>
                <w:szCs w:val="24"/>
              </w:rPr>
            </w:pPr>
            <w:r w:rsidRPr="00BA160C">
              <w:rPr>
                <w:b/>
                <w:bCs/>
                <w:sz w:val="24"/>
                <w:szCs w:val="24"/>
              </w:rPr>
              <w:t>87&lt;=A&lt;90</w:t>
            </w:r>
          </w:p>
        </w:tc>
        <w:tc>
          <w:tcPr>
            <w:tcW w:w="820" w:type="dxa"/>
            <w:tcBorders>
              <w:top w:val="nil"/>
              <w:left w:val="nil"/>
              <w:bottom w:val="single" w:sz="8" w:space="0" w:color="auto"/>
              <w:right w:val="single" w:sz="12" w:space="0" w:color="auto"/>
            </w:tcBorders>
            <w:shd w:val="clear" w:color="auto" w:fill="auto"/>
            <w:noWrap/>
            <w:vAlign w:val="center"/>
            <w:hideMark/>
          </w:tcPr>
          <w:p w14:paraId="49448E84" w14:textId="77777777" w:rsidR="00146F53" w:rsidRPr="00BA160C" w:rsidRDefault="00146F53" w:rsidP="00A82332">
            <w:pPr>
              <w:rPr>
                <w:b/>
                <w:bCs/>
                <w:sz w:val="24"/>
                <w:szCs w:val="24"/>
              </w:rPr>
            </w:pPr>
            <w:r w:rsidRPr="00BA160C">
              <w:rPr>
                <w:b/>
                <w:bCs/>
                <w:sz w:val="24"/>
                <w:szCs w:val="24"/>
              </w:rPr>
              <w:t>A2</w:t>
            </w:r>
          </w:p>
        </w:tc>
      </w:tr>
      <w:tr w:rsidR="00146F53" w:rsidRPr="00BA160C" w14:paraId="094AE428"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6C593B0" w14:textId="77777777" w:rsidR="00146F53" w:rsidRPr="00BA160C" w:rsidRDefault="00146F53" w:rsidP="00A82332">
            <w:pPr>
              <w:rPr>
                <w:b/>
                <w:bCs/>
                <w:sz w:val="24"/>
                <w:szCs w:val="24"/>
              </w:rPr>
            </w:pPr>
            <w:r w:rsidRPr="00BA160C">
              <w:rPr>
                <w:b/>
                <w:bCs/>
                <w:sz w:val="24"/>
                <w:szCs w:val="24"/>
              </w:rPr>
              <w:t>83&lt;=A&lt;87</w:t>
            </w:r>
          </w:p>
        </w:tc>
        <w:tc>
          <w:tcPr>
            <w:tcW w:w="820" w:type="dxa"/>
            <w:tcBorders>
              <w:top w:val="nil"/>
              <w:left w:val="nil"/>
              <w:bottom w:val="single" w:sz="8" w:space="0" w:color="auto"/>
              <w:right w:val="single" w:sz="12" w:space="0" w:color="auto"/>
            </w:tcBorders>
            <w:shd w:val="clear" w:color="auto" w:fill="auto"/>
            <w:noWrap/>
            <w:vAlign w:val="center"/>
            <w:hideMark/>
          </w:tcPr>
          <w:p w14:paraId="44BFB335" w14:textId="77777777" w:rsidR="00146F53" w:rsidRPr="00BA160C" w:rsidRDefault="00146F53" w:rsidP="00A82332">
            <w:pPr>
              <w:rPr>
                <w:b/>
                <w:bCs/>
                <w:sz w:val="24"/>
                <w:szCs w:val="24"/>
              </w:rPr>
            </w:pPr>
            <w:r w:rsidRPr="00BA160C">
              <w:rPr>
                <w:b/>
                <w:bCs/>
                <w:sz w:val="24"/>
                <w:szCs w:val="24"/>
              </w:rPr>
              <w:t>A3</w:t>
            </w:r>
          </w:p>
        </w:tc>
      </w:tr>
      <w:tr w:rsidR="00146F53" w:rsidRPr="00BA160C" w14:paraId="5D6596EF"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191F753A" w14:textId="77777777" w:rsidR="00146F53" w:rsidRPr="00BA160C" w:rsidRDefault="00146F53" w:rsidP="00A82332">
            <w:pPr>
              <w:rPr>
                <w:b/>
                <w:bCs/>
                <w:sz w:val="24"/>
                <w:szCs w:val="24"/>
              </w:rPr>
            </w:pPr>
            <w:r w:rsidRPr="00BA160C">
              <w:rPr>
                <w:b/>
                <w:bCs/>
                <w:sz w:val="24"/>
                <w:szCs w:val="24"/>
              </w:rPr>
              <w:t>79&lt;=A&lt;83</w:t>
            </w:r>
          </w:p>
        </w:tc>
        <w:tc>
          <w:tcPr>
            <w:tcW w:w="820" w:type="dxa"/>
            <w:tcBorders>
              <w:top w:val="nil"/>
              <w:left w:val="nil"/>
              <w:bottom w:val="single" w:sz="8" w:space="0" w:color="auto"/>
              <w:right w:val="single" w:sz="12" w:space="0" w:color="auto"/>
            </w:tcBorders>
            <w:shd w:val="clear" w:color="auto" w:fill="auto"/>
            <w:noWrap/>
            <w:vAlign w:val="center"/>
            <w:hideMark/>
          </w:tcPr>
          <w:p w14:paraId="66E0E95E" w14:textId="77777777" w:rsidR="00146F53" w:rsidRPr="00BA160C" w:rsidRDefault="00146F53" w:rsidP="00A82332">
            <w:pPr>
              <w:rPr>
                <w:b/>
                <w:bCs/>
                <w:sz w:val="24"/>
                <w:szCs w:val="24"/>
              </w:rPr>
            </w:pPr>
            <w:r w:rsidRPr="00BA160C">
              <w:rPr>
                <w:b/>
                <w:bCs/>
                <w:sz w:val="24"/>
                <w:szCs w:val="24"/>
              </w:rPr>
              <w:t>A4</w:t>
            </w:r>
          </w:p>
        </w:tc>
      </w:tr>
      <w:tr w:rsidR="00146F53" w:rsidRPr="00BA160C" w14:paraId="03D5F1D1"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1D5C3C39" w14:textId="77777777" w:rsidR="00146F53" w:rsidRPr="00BA160C" w:rsidRDefault="00146F53" w:rsidP="00A82332">
            <w:pPr>
              <w:rPr>
                <w:b/>
                <w:bCs/>
                <w:sz w:val="24"/>
                <w:szCs w:val="24"/>
              </w:rPr>
            </w:pPr>
            <w:r w:rsidRPr="00BA160C">
              <w:rPr>
                <w:b/>
                <w:bCs/>
                <w:sz w:val="24"/>
                <w:szCs w:val="24"/>
              </w:rPr>
              <w:t>A&lt;79</w:t>
            </w:r>
          </w:p>
        </w:tc>
        <w:tc>
          <w:tcPr>
            <w:tcW w:w="820" w:type="dxa"/>
            <w:tcBorders>
              <w:top w:val="nil"/>
              <w:left w:val="nil"/>
              <w:bottom w:val="single" w:sz="8" w:space="0" w:color="auto"/>
              <w:right w:val="single" w:sz="12" w:space="0" w:color="auto"/>
            </w:tcBorders>
            <w:shd w:val="clear" w:color="auto" w:fill="auto"/>
            <w:noWrap/>
            <w:vAlign w:val="center"/>
            <w:hideMark/>
          </w:tcPr>
          <w:p w14:paraId="767F11AC" w14:textId="77777777" w:rsidR="00146F53" w:rsidRPr="00BA160C" w:rsidRDefault="00146F53" w:rsidP="00A82332">
            <w:pPr>
              <w:rPr>
                <w:b/>
                <w:bCs/>
                <w:sz w:val="24"/>
                <w:szCs w:val="24"/>
              </w:rPr>
            </w:pPr>
            <w:r w:rsidRPr="00BA160C">
              <w:rPr>
                <w:b/>
                <w:bCs/>
                <w:sz w:val="24"/>
                <w:szCs w:val="24"/>
              </w:rPr>
              <w:t>A5</w:t>
            </w:r>
          </w:p>
        </w:tc>
      </w:tr>
      <w:tr w:rsidR="00146F53" w:rsidRPr="00BA160C" w14:paraId="33E57CC0" w14:textId="77777777" w:rsidTr="00146F53">
        <w:trPr>
          <w:trHeight w:val="20"/>
        </w:trPr>
        <w:tc>
          <w:tcPr>
            <w:tcW w:w="5080" w:type="dxa"/>
            <w:tcBorders>
              <w:top w:val="nil"/>
              <w:left w:val="nil"/>
              <w:bottom w:val="nil"/>
              <w:right w:val="nil"/>
            </w:tcBorders>
            <w:shd w:val="clear" w:color="auto" w:fill="auto"/>
            <w:noWrap/>
            <w:vAlign w:val="bottom"/>
            <w:hideMark/>
          </w:tcPr>
          <w:p w14:paraId="41AA9BFE" w14:textId="77777777" w:rsidR="00146F53" w:rsidRPr="00BA160C" w:rsidRDefault="00146F53" w:rsidP="00A82332">
            <w:pPr>
              <w:rPr>
                <w:b/>
                <w:bCs/>
                <w:sz w:val="24"/>
                <w:szCs w:val="24"/>
              </w:rPr>
            </w:pPr>
          </w:p>
        </w:tc>
        <w:tc>
          <w:tcPr>
            <w:tcW w:w="820" w:type="dxa"/>
            <w:tcBorders>
              <w:top w:val="nil"/>
              <w:left w:val="nil"/>
              <w:bottom w:val="nil"/>
              <w:right w:val="nil"/>
            </w:tcBorders>
            <w:shd w:val="clear" w:color="auto" w:fill="auto"/>
            <w:noWrap/>
            <w:vAlign w:val="bottom"/>
            <w:hideMark/>
          </w:tcPr>
          <w:p w14:paraId="492F3A89" w14:textId="77777777" w:rsidR="00146F53" w:rsidRPr="00BA160C" w:rsidRDefault="00146F53" w:rsidP="00A82332"/>
        </w:tc>
      </w:tr>
      <w:tr w:rsidR="00146F53" w:rsidRPr="00BA160C" w14:paraId="47EC9662" w14:textId="77777777" w:rsidTr="00146F53">
        <w:trPr>
          <w:trHeight w:val="20"/>
        </w:trPr>
        <w:tc>
          <w:tcPr>
            <w:tcW w:w="5080" w:type="dxa"/>
            <w:tcBorders>
              <w:top w:val="nil"/>
              <w:left w:val="nil"/>
              <w:bottom w:val="nil"/>
              <w:right w:val="nil"/>
            </w:tcBorders>
            <w:shd w:val="clear" w:color="auto" w:fill="auto"/>
            <w:noWrap/>
            <w:vAlign w:val="center"/>
            <w:hideMark/>
          </w:tcPr>
          <w:p w14:paraId="05EFA992" w14:textId="2C13D584" w:rsidR="00146F53" w:rsidRPr="00BA160C" w:rsidRDefault="00146F53" w:rsidP="00A82332">
            <w:pPr>
              <w:rPr>
                <w:b/>
                <w:bCs/>
                <w:color w:val="000000"/>
                <w:sz w:val="24"/>
                <w:szCs w:val="24"/>
              </w:rPr>
            </w:pPr>
            <w:r w:rsidRPr="00BA160C">
              <w:rPr>
                <w:b/>
                <w:bCs/>
                <w:color w:val="000000"/>
                <w:sz w:val="24"/>
                <w:szCs w:val="24"/>
              </w:rPr>
              <w:t xml:space="preserve">           </w:t>
            </w:r>
            <w:r w:rsidRPr="00146F53">
              <w:rPr>
                <w:b/>
                <w:bCs/>
                <w:color w:val="000000"/>
                <w:sz w:val="24"/>
                <w:szCs w:val="24"/>
              </w:rPr>
              <w:t>Characteristic</w:t>
            </w:r>
            <w:r w:rsidRPr="00146F53">
              <w:rPr>
                <w:b/>
                <w:bCs/>
                <w:color w:val="000000"/>
                <w:sz w:val="24"/>
                <w:szCs w:val="24"/>
              </w:rPr>
              <w:t xml:space="preserve"> </w:t>
            </w:r>
            <w:r w:rsidRPr="00BA160C">
              <w:rPr>
                <w:b/>
                <w:bCs/>
                <w:color w:val="000000"/>
                <w:sz w:val="24"/>
                <w:szCs w:val="24"/>
              </w:rPr>
              <w:t xml:space="preserve">"B": </w:t>
            </w:r>
            <w:r w:rsidRPr="00146F53">
              <w:rPr>
                <w:b/>
                <w:bCs/>
                <w:color w:val="000000"/>
                <w:sz w:val="24"/>
                <w:szCs w:val="24"/>
              </w:rPr>
              <w:t>Brightness</w:t>
            </w:r>
          </w:p>
        </w:tc>
        <w:tc>
          <w:tcPr>
            <w:tcW w:w="820" w:type="dxa"/>
            <w:tcBorders>
              <w:top w:val="nil"/>
              <w:left w:val="nil"/>
              <w:bottom w:val="nil"/>
              <w:right w:val="nil"/>
            </w:tcBorders>
            <w:shd w:val="clear" w:color="auto" w:fill="auto"/>
            <w:noWrap/>
            <w:vAlign w:val="bottom"/>
            <w:hideMark/>
          </w:tcPr>
          <w:p w14:paraId="5648F505" w14:textId="77777777" w:rsidR="00146F53" w:rsidRPr="00BA160C" w:rsidRDefault="00146F53" w:rsidP="00A82332">
            <w:pPr>
              <w:rPr>
                <w:b/>
                <w:bCs/>
                <w:color w:val="000000"/>
                <w:sz w:val="24"/>
                <w:szCs w:val="24"/>
              </w:rPr>
            </w:pPr>
          </w:p>
        </w:tc>
      </w:tr>
      <w:tr w:rsidR="00146F53" w:rsidRPr="00BA160C" w14:paraId="3319A553" w14:textId="77777777" w:rsidTr="00146F53">
        <w:trPr>
          <w:trHeight w:val="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A521813" w14:textId="3F4C430B" w:rsidR="00146F53" w:rsidRPr="00BA160C" w:rsidRDefault="00146F53" w:rsidP="00A82332">
            <w:pPr>
              <w:rPr>
                <w:b/>
                <w:bCs/>
                <w:color w:val="000000"/>
                <w:sz w:val="24"/>
                <w:szCs w:val="24"/>
              </w:rPr>
            </w:pPr>
            <w:r w:rsidRPr="00146F53">
              <w:rPr>
                <w:b/>
                <w:bCs/>
                <w:color w:val="000000"/>
                <w:sz w:val="24"/>
                <w:szCs w:val="24"/>
              </w:rPr>
              <w:t>Specification</w:t>
            </w:r>
            <w:r w:rsidRPr="00146F53">
              <w:rPr>
                <w:b/>
                <w:bCs/>
                <w:color w:val="000000"/>
                <w:sz w:val="24"/>
                <w:szCs w:val="24"/>
              </w:rPr>
              <w:t xml:space="preserve"> </w:t>
            </w:r>
            <w:r w:rsidRPr="00BA160C">
              <w:rPr>
                <w:b/>
                <w:bCs/>
                <w:color w:val="000000"/>
                <w:sz w:val="24"/>
                <w:szCs w:val="24"/>
              </w:rPr>
              <w:t>% - ISO 8254 75</w:t>
            </w:r>
            <w:r>
              <w:rPr>
                <w:b/>
                <w:bCs/>
                <w:color w:val="000000"/>
                <w:sz w:val="24"/>
                <w:szCs w:val="24"/>
              </w:rPr>
              <w:t>º</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1A726F04" w14:textId="4D4A1C7F" w:rsidR="00146F53" w:rsidRPr="00BA160C" w:rsidRDefault="00146F53" w:rsidP="00A82332">
            <w:pPr>
              <w:rPr>
                <w:b/>
                <w:bCs/>
                <w:color w:val="000000"/>
                <w:sz w:val="24"/>
                <w:szCs w:val="24"/>
              </w:rPr>
            </w:pPr>
            <w:r>
              <w:rPr>
                <w:b/>
                <w:bCs/>
                <w:color w:val="000000"/>
                <w:sz w:val="24"/>
                <w:szCs w:val="24"/>
              </w:rPr>
              <w:t>Code</w:t>
            </w:r>
          </w:p>
        </w:tc>
      </w:tr>
      <w:tr w:rsidR="00146F53" w:rsidRPr="00BA160C" w14:paraId="413FD9EC"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79E835D1" w14:textId="77777777" w:rsidR="00146F53" w:rsidRPr="00BA160C" w:rsidRDefault="00146F53" w:rsidP="00A82332">
            <w:pPr>
              <w:rPr>
                <w:b/>
                <w:bCs/>
                <w:sz w:val="24"/>
                <w:szCs w:val="24"/>
              </w:rPr>
            </w:pPr>
            <w:r w:rsidRPr="00BA160C">
              <w:rPr>
                <w:b/>
                <w:bCs/>
                <w:sz w:val="24"/>
                <w:szCs w:val="24"/>
              </w:rPr>
              <w:t>B&gt;=60</w:t>
            </w:r>
          </w:p>
        </w:tc>
        <w:tc>
          <w:tcPr>
            <w:tcW w:w="820" w:type="dxa"/>
            <w:tcBorders>
              <w:top w:val="nil"/>
              <w:left w:val="nil"/>
              <w:bottom w:val="single" w:sz="8" w:space="0" w:color="auto"/>
              <w:right w:val="single" w:sz="12" w:space="0" w:color="auto"/>
            </w:tcBorders>
            <w:shd w:val="clear" w:color="auto" w:fill="auto"/>
            <w:noWrap/>
            <w:vAlign w:val="center"/>
            <w:hideMark/>
          </w:tcPr>
          <w:p w14:paraId="5C659CDE" w14:textId="77777777" w:rsidR="00146F53" w:rsidRPr="00BA160C" w:rsidRDefault="00146F53" w:rsidP="00A82332">
            <w:pPr>
              <w:rPr>
                <w:b/>
                <w:bCs/>
                <w:sz w:val="24"/>
                <w:szCs w:val="24"/>
              </w:rPr>
            </w:pPr>
            <w:r w:rsidRPr="00BA160C">
              <w:rPr>
                <w:b/>
                <w:bCs/>
                <w:sz w:val="24"/>
                <w:szCs w:val="24"/>
              </w:rPr>
              <w:t>B1</w:t>
            </w:r>
          </w:p>
        </w:tc>
      </w:tr>
      <w:tr w:rsidR="00146F53" w:rsidRPr="00BA160C" w14:paraId="5B0D61CF"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49981471" w14:textId="77777777" w:rsidR="00146F53" w:rsidRPr="00BA160C" w:rsidRDefault="00146F53" w:rsidP="00A82332">
            <w:pPr>
              <w:rPr>
                <w:b/>
                <w:bCs/>
                <w:sz w:val="24"/>
                <w:szCs w:val="24"/>
              </w:rPr>
            </w:pPr>
            <w:r w:rsidRPr="00BA160C">
              <w:rPr>
                <w:b/>
                <w:bCs/>
                <w:sz w:val="24"/>
                <w:szCs w:val="24"/>
              </w:rPr>
              <w:t>56&lt;=B&lt;60</w:t>
            </w:r>
          </w:p>
        </w:tc>
        <w:tc>
          <w:tcPr>
            <w:tcW w:w="820" w:type="dxa"/>
            <w:tcBorders>
              <w:top w:val="nil"/>
              <w:left w:val="nil"/>
              <w:bottom w:val="single" w:sz="8" w:space="0" w:color="auto"/>
              <w:right w:val="single" w:sz="12" w:space="0" w:color="auto"/>
            </w:tcBorders>
            <w:shd w:val="clear" w:color="auto" w:fill="auto"/>
            <w:noWrap/>
            <w:vAlign w:val="center"/>
            <w:hideMark/>
          </w:tcPr>
          <w:p w14:paraId="6A55077E" w14:textId="77777777" w:rsidR="00146F53" w:rsidRPr="00BA160C" w:rsidRDefault="00146F53" w:rsidP="00A82332">
            <w:pPr>
              <w:rPr>
                <w:b/>
                <w:bCs/>
                <w:sz w:val="24"/>
                <w:szCs w:val="24"/>
              </w:rPr>
            </w:pPr>
            <w:r w:rsidRPr="00BA160C">
              <w:rPr>
                <w:b/>
                <w:bCs/>
                <w:sz w:val="24"/>
                <w:szCs w:val="24"/>
              </w:rPr>
              <w:t>B2</w:t>
            </w:r>
          </w:p>
        </w:tc>
      </w:tr>
      <w:tr w:rsidR="00146F53" w:rsidRPr="00BA160C" w14:paraId="3936FE46"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B6E37C3" w14:textId="77777777" w:rsidR="00146F53" w:rsidRPr="00BA160C" w:rsidRDefault="00146F53" w:rsidP="00A82332">
            <w:pPr>
              <w:rPr>
                <w:b/>
                <w:bCs/>
                <w:sz w:val="24"/>
                <w:szCs w:val="24"/>
              </w:rPr>
            </w:pPr>
            <w:r w:rsidRPr="00BA160C">
              <w:rPr>
                <w:b/>
                <w:bCs/>
                <w:sz w:val="24"/>
                <w:szCs w:val="24"/>
              </w:rPr>
              <w:t>51&lt;=B&lt;55</w:t>
            </w:r>
          </w:p>
        </w:tc>
        <w:tc>
          <w:tcPr>
            <w:tcW w:w="820" w:type="dxa"/>
            <w:tcBorders>
              <w:top w:val="nil"/>
              <w:left w:val="nil"/>
              <w:bottom w:val="single" w:sz="8" w:space="0" w:color="auto"/>
              <w:right w:val="single" w:sz="12" w:space="0" w:color="auto"/>
            </w:tcBorders>
            <w:shd w:val="clear" w:color="auto" w:fill="auto"/>
            <w:noWrap/>
            <w:vAlign w:val="center"/>
            <w:hideMark/>
          </w:tcPr>
          <w:p w14:paraId="3E5E0D74" w14:textId="77777777" w:rsidR="00146F53" w:rsidRPr="00BA160C" w:rsidRDefault="00146F53" w:rsidP="00A82332">
            <w:pPr>
              <w:rPr>
                <w:b/>
                <w:bCs/>
                <w:sz w:val="24"/>
                <w:szCs w:val="24"/>
              </w:rPr>
            </w:pPr>
            <w:r w:rsidRPr="00BA160C">
              <w:rPr>
                <w:b/>
                <w:bCs/>
                <w:sz w:val="24"/>
                <w:szCs w:val="24"/>
              </w:rPr>
              <w:t>B3</w:t>
            </w:r>
          </w:p>
        </w:tc>
      </w:tr>
      <w:tr w:rsidR="00146F53" w:rsidRPr="00BA160C" w14:paraId="2B7BF5A6"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0DC582D3" w14:textId="77777777" w:rsidR="00146F53" w:rsidRPr="00BA160C" w:rsidRDefault="00146F53" w:rsidP="00A82332">
            <w:pPr>
              <w:rPr>
                <w:b/>
                <w:bCs/>
                <w:sz w:val="24"/>
                <w:szCs w:val="24"/>
              </w:rPr>
            </w:pPr>
            <w:r w:rsidRPr="00BA160C">
              <w:rPr>
                <w:b/>
                <w:bCs/>
                <w:sz w:val="24"/>
                <w:szCs w:val="24"/>
              </w:rPr>
              <w:t>46&lt;=B&lt;50</w:t>
            </w:r>
          </w:p>
        </w:tc>
        <w:tc>
          <w:tcPr>
            <w:tcW w:w="820" w:type="dxa"/>
            <w:tcBorders>
              <w:top w:val="nil"/>
              <w:left w:val="nil"/>
              <w:bottom w:val="single" w:sz="8" w:space="0" w:color="auto"/>
              <w:right w:val="single" w:sz="12" w:space="0" w:color="auto"/>
            </w:tcBorders>
            <w:shd w:val="clear" w:color="auto" w:fill="auto"/>
            <w:noWrap/>
            <w:vAlign w:val="center"/>
            <w:hideMark/>
          </w:tcPr>
          <w:p w14:paraId="6D387F63" w14:textId="77777777" w:rsidR="00146F53" w:rsidRPr="00BA160C" w:rsidRDefault="00146F53" w:rsidP="00A82332">
            <w:pPr>
              <w:rPr>
                <w:b/>
                <w:bCs/>
                <w:sz w:val="24"/>
                <w:szCs w:val="24"/>
              </w:rPr>
            </w:pPr>
            <w:r w:rsidRPr="00BA160C">
              <w:rPr>
                <w:b/>
                <w:bCs/>
                <w:sz w:val="24"/>
                <w:szCs w:val="24"/>
              </w:rPr>
              <w:t>B4</w:t>
            </w:r>
          </w:p>
        </w:tc>
      </w:tr>
      <w:tr w:rsidR="00146F53" w:rsidRPr="00BA160C" w14:paraId="51B0F7E9"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4D8B9E5F" w14:textId="77777777" w:rsidR="00146F53" w:rsidRPr="00BA160C" w:rsidRDefault="00146F53" w:rsidP="00A82332">
            <w:pPr>
              <w:rPr>
                <w:b/>
                <w:bCs/>
                <w:sz w:val="24"/>
                <w:szCs w:val="24"/>
              </w:rPr>
            </w:pPr>
            <w:r w:rsidRPr="00BA160C">
              <w:rPr>
                <w:b/>
                <w:bCs/>
                <w:sz w:val="24"/>
                <w:szCs w:val="24"/>
              </w:rPr>
              <w:t>B&lt;46</w:t>
            </w:r>
          </w:p>
        </w:tc>
        <w:tc>
          <w:tcPr>
            <w:tcW w:w="820" w:type="dxa"/>
            <w:tcBorders>
              <w:top w:val="nil"/>
              <w:left w:val="nil"/>
              <w:bottom w:val="single" w:sz="8" w:space="0" w:color="auto"/>
              <w:right w:val="single" w:sz="12" w:space="0" w:color="auto"/>
            </w:tcBorders>
            <w:shd w:val="clear" w:color="auto" w:fill="auto"/>
            <w:noWrap/>
            <w:vAlign w:val="center"/>
            <w:hideMark/>
          </w:tcPr>
          <w:p w14:paraId="00477DC7" w14:textId="77777777" w:rsidR="00146F53" w:rsidRPr="00BA160C" w:rsidRDefault="00146F53" w:rsidP="00A82332">
            <w:pPr>
              <w:rPr>
                <w:b/>
                <w:bCs/>
                <w:sz w:val="24"/>
                <w:szCs w:val="24"/>
              </w:rPr>
            </w:pPr>
            <w:r w:rsidRPr="00BA160C">
              <w:rPr>
                <w:b/>
                <w:bCs/>
                <w:sz w:val="24"/>
                <w:szCs w:val="24"/>
              </w:rPr>
              <w:t>B5</w:t>
            </w:r>
          </w:p>
        </w:tc>
      </w:tr>
      <w:tr w:rsidR="00146F53" w:rsidRPr="00BA160C" w14:paraId="4610ED5B" w14:textId="77777777" w:rsidTr="00146F53">
        <w:trPr>
          <w:trHeight w:val="20"/>
        </w:trPr>
        <w:tc>
          <w:tcPr>
            <w:tcW w:w="5080" w:type="dxa"/>
            <w:tcBorders>
              <w:top w:val="nil"/>
              <w:left w:val="nil"/>
              <w:bottom w:val="nil"/>
              <w:right w:val="nil"/>
            </w:tcBorders>
            <w:shd w:val="clear" w:color="auto" w:fill="auto"/>
            <w:noWrap/>
            <w:vAlign w:val="bottom"/>
            <w:hideMark/>
          </w:tcPr>
          <w:p w14:paraId="0D237D77" w14:textId="77777777" w:rsidR="00146F53" w:rsidRPr="00BA160C" w:rsidRDefault="00146F53" w:rsidP="00A82332">
            <w:pPr>
              <w:rPr>
                <w:b/>
                <w:bCs/>
                <w:sz w:val="24"/>
                <w:szCs w:val="24"/>
              </w:rPr>
            </w:pPr>
          </w:p>
        </w:tc>
        <w:tc>
          <w:tcPr>
            <w:tcW w:w="820" w:type="dxa"/>
            <w:tcBorders>
              <w:top w:val="nil"/>
              <w:left w:val="nil"/>
              <w:bottom w:val="nil"/>
              <w:right w:val="nil"/>
            </w:tcBorders>
            <w:shd w:val="clear" w:color="auto" w:fill="auto"/>
            <w:noWrap/>
            <w:vAlign w:val="bottom"/>
            <w:hideMark/>
          </w:tcPr>
          <w:p w14:paraId="2590FB99" w14:textId="77777777" w:rsidR="00146F53" w:rsidRPr="00BA160C" w:rsidRDefault="00146F53" w:rsidP="00A82332"/>
        </w:tc>
      </w:tr>
      <w:tr w:rsidR="00146F53" w:rsidRPr="00BA160C" w14:paraId="10F8832E" w14:textId="77777777" w:rsidTr="00146F53">
        <w:trPr>
          <w:trHeight w:val="20"/>
        </w:trPr>
        <w:tc>
          <w:tcPr>
            <w:tcW w:w="5080" w:type="dxa"/>
            <w:tcBorders>
              <w:top w:val="nil"/>
              <w:left w:val="nil"/>
              <w:bottom w:val="nil"/>
              <w:right w:val="nil"/>
            </w:tcBorders>
            <w:shd w:val="clear" w:color="auto" w:fill="auto"/>
            <w:noWrap/>
            <w:vAlign w:val="center"/>
            <w:hideMark/>
          </w:tcPr>
          <w:p w14:paraId="126E8E8F" w14:textId="6FE18C5F" w:rsidR="00146F53" w:rsidRPr="00BA160C" w:rsidRDefault="00146F53" w:rsidP="00A82332">
            <w:pPr>
              <w:rPr>
                <w:b/>
                <w:bCs/>
                <w:color w:val="000000"/>
                <w:sz w:val="24"/>
                <w:szCs w:val="24"/>
              </w:rPr>
            </w:pPr>
            <w:r w:rsidRPr="00BA160C">
              <w:rPr>
                <w:b/>
                <w:bCs/>
                <w:color w:val="000000"/>
                <w:sz w:val="24"/>
                <w:szCs w:val="24"/>
              </w:rPr>
              <w:t xml:space="preserve">           </w:t>
            </w:r>
            <w:r w:rsidRPr="00146F53">
              <w:rPr>
                <w:b/>
                <w:bCs/>
                <w:color w:val="000000"/>
                <w:sz w:val="24"/>
                <w:szCs w:val="24"/>
              </w:rPr>
              <w:t>Characteristic</w:t>
            </w:r>
            <w:r w:rsidRPr="00146F53">
              <w:rPr>
                <w:b/>
                <w:bCs/>
                <w:color w:val="000000"/>
                <w:sz w:val="24"/>
                <w:szCs w:val="24"/>
              </w:rPr>
              <w:t xml:space="preserve"> </w:t>
            </w:r>
            <w:r w:rsidRPr="00BA160C">
              <w:rPr>
                <w:b/>
                <w:bCs/>
                <w:color w:val="000000"/>
                <w:sz w:val="24"/>
                <w:szCs w:val="24"/>
              </w:rPr>
              <w:t xml:space="preserve">"C": </w:t>
            </w:r>
            <w:r w:rsidRPr="00146F53">
              <w:rPr>
                <w:b/>
                <w:bCs/>
                <w:color w:val="000000"/>
                <w:sz w:val="24"/>
                <w:szCs w:val="24"/>
              </w:rPr>
              <w:t>Weight</w:t>
            </w:r>
          </w:p>
        </w:tc>
        <w:tc>
          <w:tcPr>
            <w:tcW w:w="820" w:type="dxa"/>
            <w:tcBorders>
              <w:top w:val="nil"/>
              <w:left w:val="nil"/>
              <w:bottom w:val="nil"/>
              <w:right w:val="nil"/>
            </w:tcBorders>
            <w:shd w:val="clear" w:color="auto" w:fill="auto"/>
            <w:noWrap/>
            <w:vAlign w:val="bottom"/>
            <w:hideMark/>
          </w:tcPr>
          <w:p w14:paraId="365FB6E7" w14:textId="77777777" w:rsidR="00146F53" w:rsidRPr="00BA160C" w:rsidRDefault="00146F53" w:rsidP="00A82332">
            <w:pPr>
              <w:rPr>
                <w:b/>
                <w:bCs/>
                <w:color w:val="000000"/>
                <w:sz w:val="24"/>
                <w:szCs w:val="24"/>
              </w:rPr>
            </w:pPr>
          </w:p>
        </w:tc>
      </w:tr>
      <w:tr w:rsidR="00146F53" w:rsidRPr="00BA160C" w14:paraId="3500061B" w14:textId="77777777" w:rsidTr="00146F53">
        <w:trPr>
          <w:trHeight w:val="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CD2539" w14:textId="0DB7DEC2" w:rsidR="00146F53" w:rsidRPr="00BA160C" w:rsidRDefault="00146F53" w:rsidP="00A82332">
            <w:pPr>
              <w:rPr>
                <w:b/>
                <w:bCs/>
                <w:color w:val="000000"/>
                <w:sz w:val="24"/>
                <w:szCs w:val="24"/>
              </w:rPr>
            </w:pPr>
            <w:r w:rsidRPr="00146F53">
              <w:rPr>
                <w:b/>
                <w:bCs/>
                <w:color w:val="000000"/>
                <w:sz w:val="24"/>
                <w:szCs w:val="24"/>
              </w:rPr>
              <w:t>Specification</w:t>
            </w:r>
            <w:r w:rsidRPr="00146F53">
              <w:rPr>
                <w:b/>
                <w:bCs/>
                <w:color w:val="000000"/>
                <w:sz w:val="24"/>
                <w:szCs w:val="24"/>
              </w:rPr>
              <w:t xml:space="preserve"> </w:t>
            </w:r>
            <w:r w:rsidRPr="00BA160C">
              <w:rPr>
                <w:b/>
                <w:bCs/>
                <w:color w:val="000000"/>
                <w:sz w:val="24"/>
                <w:szCs w:val="24"/>
              </w:rPr>
              <w:t>g/m</w:t>
            </w:r>
            <w:r w:rsidRPr="00BA160C">
              <w:rPr>
                <w:b/>
                <w:bCs/>
                <w:color w:val="000000"/>
                <w:sz w:val="24"/>
                <w:szCs w:val="24"/>
                <w:vertAlign w:val="superscript"/>
              </w:rPr>
              <w:t>2</w:t>
            </w:r>
            <w:r w:rsidRPr="00BA160C">
              <w:rPr>
                <w:b/>
                <w:bCs/>
                <w:color w:val="000000"/>
                <w:sz w:val="24"/>
                <w:szCs w:val="24"/>
              </w:rPr>
              <w:t xml:space="preserve"> - ISO 536</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6119C74F" w14:textId="7BAE9247" w:rsidR="00146F53" w:rsidRPr="00BA160C" w:rsidRDefault="00146F53" w:rsidP="00A82332">
            <w:pPr>
              <w:rPr>
                <w:b/>
                <w:bCs/>
                <w:color w:val="000000"/>
                <w:sz w:val="24"/>
                <w:szCs w:val="24"/>
              </w:rPr>
            </w:pPr>
            <w:r>
              <w:rPr>
                <w:b/>
                <w:bCs/>
                <w:color w:val="000000"/>
                <w:sz w:val="24"/>
                <w:szCs w:val="24"/>
              </w:rPr>
              <w:t>Code</w:t>
            </w:r>
          </w:p>
        </w:tc>
      </w:tr>
      <w:tr w:rsidR="00146F53" w:rsidRPr="00BA160C" w14:paraId="777721E2"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5CF6FC91" w14:textId="77777777" w:rsidR="00146F53" w:rsidRPr="00BA160C" w:rsidRDefault="00146F53" w:rsidP="00A82332">
            <w:pPr>
              <w:rPr>
                <w:b/>
                <w:bCs/>
                <w:sz w:val="24"/>
                <w:szCs w:val="24"/>
              </w:rPr>
            </w:pPr>
            <w:r w:rsidRPr="00BA160C">
              <w:rPr>
                <w:b/>
                <w:bCs/>
                <w:sz w:val="24"/>
                <w:szCs w:val="24"/>
              </w:rPr>
              <w:t>50&lt;=C&lt;52</w:t>
            </w:r>
          </w:p>
        </w:tc>
        <w:tc>
          <w:tcPr>
            <w:tcW w:w="820" w:type="dxa"/>
            <w:tcBorders>
              <w:top w:val="nil"/>
              <w:left w:val="nil"/>
              <w:bottom w:val="single" w:sz="8" w:space="0" w:color="auto"/>
              <w:right w:val="single" w:sz="12" w:space="0" w:color="auto"/>
            </w:tcBorders>
            <w:shd w:val="clear" w:color="auto" w:fill="auto"/>
            <w:noWrap/>
            <w:vAlign w:val="center"/>
            <w:hideMark/>
          </w:tcPr>
          <w:p w14:paraId="0A4440D0" w14:textId="77777777" w:rsidR="00146F53" w:rsidRPr="00BA160C" w:rsidRDefault="00146F53" w:rsidP="00A82332">
            <w:pPr>
              <w:rPr>
                <w:b/>
                <w:bCs/>
                <w:sz w:val="24"/>
                <w:szCs w:val="24"/>
              </w:rPr>
            </w:pPr>
            <w:r w:rsidRPr="00BA160C">
              <w:rPr>
                <w:b/>
                <w:bCs/>
                <w:sz w:val="24"/>
                <w:szCs w:val="24"/>
              </w:rPr>
              <w:t>C1</w:t>
            </w:r>
          </w:p>
        </w:tc>
      </w:tr>
      <w:tr w:rsidR="00146F53" w:rsidRPr="00BA160C" w14:paraId="46528E80"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05BCF64" w14:textId="77777777" w:rsidR="00146F53" w:rsidRPr="00BA160C" w:rsidRDefault="00146F53" w:rsidP="00A82332">
            <w:pPr>
              <w:rPr>
                <w:b/>
                <w:bCs/>
                <w:sz w:val="24"/>
                <w:szCs w:val="24"/>
              </w:rPr>
            </w:pPr>
            <w:r w:rsidRPr="00BA160C">
              <w:rPr>
                <w:b/>
                <w:bCs/>
                <w:sz w:val="24"/>
                <w:szCs w:val="24"/>
              </w:rPr>
              <w:t>52&lt;=C&lt;55</w:t>
            </w:r>
          </w:p>
        </w:tc>
        <w:tc>
          <w:tcPr>
            <w:tcW w:w="820" w:type="dxa"/>
            <w:tcBorders>
              <w:top w:val="nil"/>
              <w:left w:val="nil"/>
              <w:bottom w:val="single" w:sz="8" w:space="0" w:color="auto"/>
              <w:right w:val="single" w:sz="12" w:space="0" w:color="auto"/>
            </w:tcBorders>
            <w:shd w:val="clear" w:color="auto" w:fill="auto"/>
            <w:noWrap/>
            <w:vAlign w:val="center"/>
            <w:hideMark/>
          </w:tcPr>
          <w:p w14:paraId="4D300592" w14:textId="77777777" w:rsidR="00146F53" w:rsidRPr="00BA160C" w:rsidRDefault="00146F53" w:rsidP="00A82332">
            <w:pPr>
              <w:rPr>
                <w:b/>
                <w:bCs/>
                <w:sz w:val="24"/>
                <w:szCs w:val="24"/>
              </w:rPr>
            </w:pPr>
            <w:r w:rsidRPr="00BA160C">
              <w:rPr>
                <w:b/>
                <w:bCs/>
                <w:sz w:val="24"/>
                <w:szCs w:val="24"/>
              </w:rPr>
              <w:t>C2</w:t>
            </w:r>
          </w:p>
        </w:tc>
      </w:tr>
      <w:tr w:rsidR="00146F53" w:rsidRPr="00BA160C" w14:paraId="7CF3B617"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831A3E2" w14:textId="77777777" w:rsidR="00146F53" w:rsidRPr="00BA160C" w:rsidRDefault="00146F53" w:rsidP="00A82332">
            <w:pPr>
              <w:rPr>
                <w:b/>
                <w:bCs/>
                <w:sz w:val="24"/>
                <w:szCs w:val="24"/>
              </w:rPr>
            </w:pPr>
            <w:r w:rsidRPr="00BA160C">
              <w:rPr>
                <w:b/>
                <w:bCs/>
                <w:sz w:val="24"/>
                <w:szCs w:val="24"/>
              </w:rPr>
              <w:t>55&lt;=C&lt;58</w:t>
            </w:r>
          </w:p>
        </w:tc>
        <w:tc>
          <w:tcPr>
            <w:tcW w:w="820" w:type="dxa"/>
            <w:tcBorders>
              <w:top w:val="nil"/>
              <w:left w:val="nil"/>
              <w:bottom w:val="single" w:sz="8" w:space="0" w:color="auto"/>
              <w:right w:val="single" w:sz="12" w:space="0" w:color="auto"/>
            </w:tcBorders>
            <w:shd w:val="clear" w:color="auto" w:fill="auto"/>
            <w:noWrap/>
            <w:vAlign w:val="center"/>
            <w:hideMark/>
          </w:tcPr>
          <w:p w14:paraId="5368F7B5" w14:textId="77777777" w:rsidR="00146F53" w:rsidRPr="00BA160C" w:rsidRDefault="00146F53" w:rsidP="00A82332">
            <w:pPr>
              <w:rPr>
                <w:b/>
                <w:bCs/>
                <w:sz w:val="24"/>
                <w:szCs w:val="24"/>
              </w:rPr>
            </w:pPr>
            <w:r w:rsidRPr="00BA160C">
              <w:rPr>
                <w:b/>
                <w:bCs/>
                <w:sz w:val="24"/>
                <w:szCs w:val="24"/>
              </w:rPr>
              <w:t>C3</w:t>
            </w:r>
          </w:p>
        </w:tc>
      </w:tr>
      <w:tr w:rsidR="00146F53" w:rsidRPr="00BA160C" w14:paraId="674A865D"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C9D7A4E" w14:textId="77777777" w:rsidR="00146F53" w:rsidRPr="00BA160C" w:rsidRDefault="00146F53" w:rsidP="00A82332">
            <w:pPr>
              <w:rPr>
                <w:b/>
                <w:bCs/>
                <w:sz w:val="24"/>
                <w:szCs w:val="24"/>
              </w:rPr>
            </w:pPr>
            <w:r w:rsidRPr="00BA160C">
              <w:rPr>
                <w:b/>
                <w:bCs/>
                <w:sz w:val="24"/>
                <w:szCs w:val="24"/>
              </w:rPr>
              <w:t>58&lt;=C&lt;61</w:t>
            </w:r>
          </w:p>
        </w:tc>
        <w:tc>
          <w:tcPr>
            <w:tcW w:w="820" w:type="dxa"/>
            <w:tcBorders>
              <w:top w:val="nil"/>
              <w:left w:val="nil"/>
              <w:bottom w:val="single" w:sz="8" w:space="0" w:color="auto"/>
              <w:right w:val="single" w:sz="12" w:space="0" w:color="auto"/>
            </w:tcBorders>
            <w:shd w:val="clear" w:color="auto" w:fill="auto"/>
            <w:noWrap/>
            <w:vAlign w:val="center"/>
            <w:hideMark/>
          </w:tcPr>
          <w:p w14:paraId="3069D62F" w14:textId="77777777" w:rsidR="00146F53" w:rsidRPr="00BA160C" w:rsidRDefault="00146F53" w:rsidP="00A82332">
            <w:pPr>
              <w:rPr>
                <w:b/>
                <w:bCs/>
                <w:sz w:val="24"/>
                <w:szCs w:val="24"/>
              </w:rPr>
            </w:pPr>
            <w:r w:rsidRPr="00BA160C">
              <w:rPr>
                <w:b/>
                <w:bCs/>
                <w:sz w:val="24"/>
                <w:szCs w:val="24"/>
              </w:rPr>
              <w:t>C4</w:t>
            </w:r>
          </w:p>
        </w:tc>
      </w:tr>
      <w:tr w:rsidR="00146F53" w:rsidRPr="00BA160C" w14:paraId="0033DCEC"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1118DF4" w14:textId="77777777" w:rsidR="00146F53" w:rsidRPr="00BA160C" w:rsidRDefault="00146F53" w:rsidP="00A82332">
            <w:pPr>
              <w:rPr>
                <w:b/>
                <w:bCs/>
                <w:sz w:val="24"/>
                <w:szCs w:val="24"/>
              </w:rPr>
            </w:pPr>
            <w:r w:rsidRPr="00BA160C">
              <w:rPr>
                <w:b/>
                <w:bCs/>
                <w:sz w:val="24"/>
                <w:szCs w:val="24"/>
              </w:rPr>
              <w:t>61&lt;=C&lt;</w:t>
            </w:r>
            <w:r>
              <w:rPr>
                <w:b/>
                <w:bCs/>
                <w:sz w:val="24"/>
                <w:szCs w:val="24"/>
              </w:rPr>
              <w:t>=</w:t>
            </w:r>
            <w:r w:rsidRPr="00BA160C">
              <w:rPr>
                <w:b/>
                <w:bCs/>
                <w:sz w:val="24"/>
                <w:szCs w:val="24"/>
              </w:rPr>
              <w:t>72</w:t>
            </w:r>
          </w:p>
        </w:tc>
        <w:tc>
          <w:tcPr>
            <w:tcW w:w="820" w:type="dxa"/>
            <w:tcBorders>
              <w:top w:val="nil"/>
              <w:left w:val="nil"/>
              <w:bottom w:val="single" w:sz="8" w:space="0" w:color="auto"/>
              <w:right w:val="single" w:sz="12" w:space="0" w:color="auto"/>
            </w:tcBorders>
            <w:shd w:val="clear" w:color="auto" w:fill="auto"/>
            <w:noWrap/>
            <w:vAlign w:val="center"/>
            <w:hideMark/>
          </w:tcPr>
          <w:p w14:paraId="097FA043" w14:textId="77777777" w:rsidR="00146F53" w:rsidRPr="00BA160C" w:rsidRDefault="00146F53" w:rsidP="00A82332">
            <w:pPr>
              <w:rPr>
                <w:b/>
                <w:bCs/>
                <w:sz w:val="24"/>
                <w:szCs w:val="24"/>
              </w:rPr>
            </w:pPr>
            <w:r w:rsidRPr="00BA160C">
              <w:rPr>
                <w:b/>
                <w:bCs/>
                <w:sz w:val="24"/>
                <w:szCs w:val="24"/>
              </w:rPr>
              <w:t>C5</w:t>
            </w:r>
          </w:p>
        </w:tc>
      </w:tr>
      <w:tr w:rsidR="00146F53" w:rsidRPr="00BA160C" w14:paraId="542B24A2" w14:textId="77777777" w:rsidTr="00146F53">
        <w:trPr>
          <w:trHeight w:val="20"/>
        </w:trPr>
        <w:tc>
          <w:tcPr>
            <w:tcW w:w="5080" w:type="dxa"/>
            <w:tcBorders>
              <w:top w:val="nil"/>
              <w:left w:val="nil"/>
              <w:bottom w:val="nil"/>
              <w:right w:val="nil"/>
            </w:tcBorders>
            <w:shd w:val="clear" w:color="auto" w:fill="auto"/>
            <w:noWrap/>
            <w:vAlign w:val="bottom"/>
            <w:hideMark/>
          </w:tcPr>
          <w:p w14:paraId="60AEEE26" w14:textId="77777777" w:rsidR="00146F53" w:rsidRPr="00BA160C" w:rsidRDefault="00146F53" w:rsidP="00A82332">
            <w:pPr>
              <w:rPr>
                <w:b/>
                <w:bCs/>
                <w:sz w:val="24"/>
                <w:szCs w:val="24"/>
              </w:rPr>
            </w:pPr>
          </w:p>
        </w:tc>
        <w:tc>
          <w:tcPr>
            <w:tcW w:w="820" w:type="dxa"/>
            <w:tcBorders>
              <w:top w:val="nil"/>
              <w:left w:val="nil"/>
              <w:bottom w:val="nil"/>
              <w:right w:val="nil"/>
            </w:tcBorders>
            <w:shd w:val="clear" w:color="auto" w:fill="auto"/>
            <w:noWrap/>
            <w:vAlign w:val="bottom"/>
            <w:hideMark/>
          </w:tcPr>
          <w:p w14:paraId="31F30C49" w14:textId="77777777" w:rsidR="00146F53" w:rsidRPr="00BA160C" w:rsidRDefault="00146F53" w:rsidP="00A82332"/>
        </w:tc>
      </w:tr>
      <w:tr w:rsidR="00146F53" w:rsidRPr="00BA160C" w14:paraId="52F5A6BC" w14:textId="77777777" w:rsidTr="00146F53">
        <w:trPr>
          <w:trHeight w:val="20"/>
        </w:trPr>
        <w:tc>
          <w:tcPr>
            <w:tcW w:w="5080" w:type="dxa"/>
            <w:tcBorders>
              <w:top w:val="nil"/>
              <w:left w:val="nil"/>
              <w:bottom w:val="nil"/>
              <w:right w:val="nil"/>
            </w:tcBorders>
            <w:shd w:val="clear" w:color="auto" w:fill="auto"/>
            <w:noWrap/>
            <w:vAlign w:val="center"/>
            <w:hideMark/>
          </w:tcPr>
          <w:p w14:paraId="16294C12" w14:textId="5E2889AB" w:rsidR="00146F53" w:rsidRPr="00BA160C" w:rsidRDefault="00146F53" w:rsidP="00A82332">
            <w:pPr>
              <w:rPr>
                <w:b/>
                <w:bCs/>
                <w:color w:val="000000"/>
                <w:sz w:val="24"/>
                <w:szCs w:val="24"/>
              </w:rPr>
            </w:pPr>
            <w:r w:rsidRPr="00BA160C">
              <w:rPr>
                <w:b/>
                <w:bCs/>
                <w:color w:val="000000"/>
                <w:sz w:val="24"/>
                <w:szCs w:val="24"/>
              </w:rPr>
              <w:t xml:space="preserve">           </w:t>
            </w:r>
            <w:r w:rsidRPr="00146F53">
              <w:rPr>
                <w:b/>
                <w:bCs/>
                <w:color w:val="000000"/>
                <w:sz w:val="24"/>
                <w:szCs w:val="24"/>
              </w:rPr>
              <w:t>Characteristic</w:t>
            </w:r>
            <w:r w:rsidRPr="00146F53">
              <w:rPr>
                <w:b/>
                <w:bCs/>
                <w:color w:val="000000"/>
                <w:sz w:val="24"/>
                <w:szCs w:val="24"/>
              </w:rPr>
              <w:t xml:space="preserve"> </w:t>
            </w:r>
            <w:r w:rsidRPr="00BA160C">
              <w:rPr>
                <w:b/>
                <w:bCs/>
                <w:color w:val="000000"/>
                <w:sz w:val="24"/>
                <w:szCs w:val="24"/>
              </w:rPr>
              <w:t xml:space="preserve">"D": </w:t>
            </w:r>
            <w:r w:rsidRPr="00146F53">
              <w:rPr>
                <w:b/>
                <w:bCs/>
                <w:color w:val="000000"/>
                <w:sz w:val="24"/>
                <w:szCs w:val="24"/>
              </w:rPr>
              <w:t>Roughness</w:t>
            </w:r>
          </w:p>
        </w:tc>
        <w:tc>
          <w:tcPr>
            <w:tcW w:w="820" w:type="dxa"/>
            <w:tcBorders>
              <w:top w:val="nil"/>
              <w:left w:val="nil"/>
              <w:bottom w:val="nil"/>
              <w:right w:val="nil"/>
            </w:tcBorders>
            <w:shd w:val="clear" w:color="auto" w:fill="auto"/>
            <w:noWrap/>
            <w:vAlign w:val="bottom"/>
            <w:hideMark/>
          </w:tcPr>
          <w:p w14:paraId="4958139F" w14:textId="77777777" w:rsidR="00146F53" w:rsidRPr="00BA160C" w:rsidRDefault="00146F53" w:rsidP="00A82332">
            <w:pPr>
              <w:rPr>
                <w:b/>
                <w:bCs/>
                <w:color w:val="000000"/>
                <w:sz w:val="24"/>
                <w:szCs w:val="24"/>
              </w:rPr>
            </w:pPr>
          </w:p>
        </w:tc>
      </w:tr>
      <w:tr w:rsidR="00146F53" w:rsidRPr="00BA160C" w14:paraId="222343AE" w14:textId="77777777" w:rsidTr="00146F53">
        <w:trPr>
          <w:trHeight w:val="20"/>
        </w:trPr>
        <w:tc>
          <w:tcPr>
            <w:tcW w:w="5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50A4A52" w14:textId="16BC3F42" w:rsidR="00146F53" w:rsidRPr="00BA160C" w:rsidRDefault="00146F53" w:rsidP="00A82332">
            <w:pPr>
              <w:rPr>
                <w:b/>
                <w:bCs/>
                <w:color w:val="000000"/>
                <w:sz w:val="24"/>
                <w:szCs w:val="24"/>
              </w:rPr>
            </w:pPr>
            <w:r w:rsidRPr="00146F53">
              <w:rPr>
                <w:b/>
                <w:bCs/>
                <w:color w:val="000000"/>
                <w:sz w:val="24"/>
                <w:szCs w:val="24"/>
              </w:rPr>
              <w:t>Specification</w:t>
            </w:r>
            <w:r w:rsidRPr="00146F53">
              <w:rPr>
                <w:b/>
                <w:bCs/>
                <w:color w:val="000000"/>
                <w:sz w:val="24"/>
                <w:szCs w:val="24"/>
              </w:rPr>
              <w:t xml:space="preserve"> </w:t>
            </w:r>
            <w:r>
              <w:rPr>
                <w:b/>
                <w:bCs/>
                <w:color w:val="000000"/>
                <w:sz w:val="24"/>
                <w:szCs w:val="24"/>
              </w:rPr>
              <w:t>µ</w:t>
            </w:r>
            <w:r w:rsidRPr="00BA160C">
              <w:rPr>
                <w:b/>
                <w:bCs/>
                <w:color w:val="000000"/>
                <w:sz w:val="24"/>
                <w:szCs w:val="24"/>
              </w:rPr>
              <w:t xml:space="preserve">m </w:t>
            </w:r>
            <w:r>
              <w:rPr>
                <w:b/>
                <w:bCs/>
                <w:color w:val="000000"/>
                <w:sz w:val="24"/>
                <w:szCs w:val="24"/>
              </w:rPr>
              <w:t>–</w:t>
            </w:r>
            <w:r w:rsidRPr="00BA160C">
              <w:rPr>
                <w:b/>
                <w:bCs/>
                <w:color w:val="000000"/>
                <w:sz w:val="24"/>
                <w:szCs w:val="24"/>
              </w:rPr>
              <w:t xml:space="preserve"> 1</w:t>
            </w:r>
            <w:r>
              <w:rPr>
                <w:b/>
                <w:bCs/>
                <w:color w:val="000000"/>
                <w:sz w:val="24"/>
                <w:szCs w:val="24"/>
              </w:rPr>
              <w:t xml:space="preserve"> </w:t>
            </w:r>
            <w:r w:rsidRPr="00BA160C">
              <w:rPr>
                <w:b/>
                <w:bCs/>
                <w:color w:val="000000"/>
                <w:sz w:val="24"/>
                <w:szCs w:val="24"/>
              </w:rPr>
              <w:t>MPa ISO 8791</w:t>
            </w:r>
          </w:p>
        </w:tc>
        <w:tc>
          <w:tcPr>
            <w:tcW w:w="820" w:type="dxa"/>
            <w:tcBorders>
              <w:top w:val="single" w:sz="12" w:space="0" w:color="auto"/>
              <w:left w:val="nil"/>
              <w:bottom w:val="single" w:sz="12" w:space="0" w:color="auto"/>
              <w:right w:val="single" w:sz="12" w:space="0" w:color="auto"/>
            </w:tcBorders>
            <w:shd w:val="clear" w:color="auto" w:fill="auto"/>
            <w:noWrap/>
            <w:vAlign w:val="center"/>
            <w:hideMark/>
          </w:tcPr>
          <w:p w14:paraId="66D20554" w14:textId="7E48A950" w:rsidR="00146F53" w:rsidRPr="00BA160C" w:rsidRDefault="00146F53" w:rsidP="00A82332">
            <w:pPr>
              <w:rPr>
                <w:b/>
                <w:bCs/>
                <w:color w:val="000000"/>
                <w:sz w:val="24"/>
                <w:szCs w:val="24"/>
              </w:rPr>
            </w:pPr>
            <w:r>
              <w:rPr>
                <w:b/>
                <w:bCs/>
                <w:color w:val="000000"/>
                <w:sz w:val="24"/>
                <w:szCs w:val="24"/>
              </w:rPr>
              <w:t>Code</w:t>
            </w:r>
          </w:p>
        </w:tc>
      </w:tr>
      <w:tr w:rsidR="00146F53" w:rsidRPr="00BA160C" w14:paraId="142B50AB"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3DE82DB9" w14:textId="77777777" w:rsidR="00146F53" w:rsidRPr="00BA160C" w:rsidRDefault="00146F53" w:rsidP="00A82332">
            <w:pPr>
              <w:rPr>
                <w:b/>
                <w:bCs/>
                <w:sz w:val="24"/>
                <w:szCs w:val="24"/>
              </w:rPr>
            </w:pPr>
            <w:r w:rsidRPr="00BA160C">
              <w:rPr>
                <w:b/>
                <w:bCs/>
                <w:sz w:val="24"/>
                <w:szCs w:val="24"/>
              </w:rPr>
              <w:t>D&lt;=0,8</w:t>
            </w:r>
          </w:p>
        </w:tc>
        <w:tc>
          <w:tcPr>
            <w:tcW w:w="820" w:type="dxa"/>
            <w:tcBorders>
              <w:top w:val="nil"/>
              <w:left w:val="nil"/>
              <w:bottom w:val="single" w:sz="8" w:space="0" w:color="auto"/>
              <w:right w:val="single" w:sz="12" w:space="0" w:color="auto"/>
            </w:tcBorders>
            <w:shd w:val="clear" w:color="auto" w:fill="auto"/>
            <w:noWrap/>
            <w:vAlign w:val="center"/>
            <w:hideMark/>
          </w:tcPr>
          <w:p w14:paraId="0F2EDEF0" w14:textId="77777777" w:rsidR="00146F53" w:rsidRPr="00BA160C" w:rsidRDefault="00146F53" w:rsidP="00A82332">
            <w:pPr>
              <w:rPr>
                <w:b/>
                <w:bCs/>
                <w:sz w:val="24"/>
                <w:szCs w:val="24"/>
              </w:rPr>
            </w:pPr>
            <w:r w:rsidRPr="00BA160C">
              <w:rPr>
                <w:b/>
                <w:bCs/>
                <w:sz w:val="24"/>
                <w:szCs w:val="24"/>
              </w:rPr>
              <w:t>D1</w:t>
            </w:r>
          </w:p>
        </w:tc>
      </w:tr>
      <w:tr w:rsidR="00146F53" w:rsidRPr="00BA160C" w14:paraId="06289EED"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5CC25B6E" w14:textId="77777777" w:rsidR="00146F53" w:rsidRPr="00BA160C" w:rsidRDefault="00146F53" w:rsidP="00A82332">
            <w:pPr>
              <w:rPr>
                <w:b/>
                <w:bCs/>
                <w:sz w:val="24"/>
                <w:szCs w:val="24"/>
              </w:rPr>
            </w:pPr>
            <w:r w:rsidRPr="00BA160C">
              <w:rPr>
                <w:b/>
                <w:bCs/>
                <w:sz w:val="24"/>
                <w:szCs w:val="24"/>
              </w:rPr>
              <w:t>0,8&lt;D&lt;=1,10</w:t>
            </w:r>
          </w:p>
        </w:tc>
        <w:tc>
          <w:tcPr>
            <w:tcW w:w="820" w:type="dxa"/>
            <w:tcBorders>
              <w:top w:val="nil"/>
              <w:left w:val="nil"/>
              <w:bottom w:val="single" w:sz="8" w:space="0" w:color="auto"/>
              <w:right w:val="single" w:sz="12" w:space="0" w:color="auto"/>
            </w:tcBorders>
            <w:shd w:val="clear" w:color="auto" w:fill="auto"/>
            <w:noWrap/>
            <w:vAlign w:val="center"/>
            <w:hideMark/>
          </w:tcPr>
          <w:p w14:paraId="273A645A" w14:textId="77777777" w:rsidR="00146F53" w:rsidRPr="00BA160C" w:rsidRDefault="00146F53" w:rsidP="00A82332">
            <w:pPr>
              <w:rPr>
                <w:b/>
                <w:bCs/>
                <w:sz w:val="24"/>
                <w:szCs w:val="24"/>
              </w:rPr>
            </w:pPr>
            <w:r w:rsidRPr="00BA160C">
              <w:rPr>
                <w:b/>
                <w:bCs/>
                <w:sz w:val="24"/>
                <w:szCs w:val="24"/>
              </w:rPr>
              <w:t>D2</w:t>
            </w:r>
          </w:p>
        </w:tc>
      </w:tr>
      <w:tr w:rsidR="00146F53" w:rsidRPr="00BA160C" w14:paraId="35EA08D9"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5F658F7C" w14:textId="77777777" w:rsidR="00146F53" w:rsidRPr="00BA160C" w:rsidRDefault="00146F53" w:rsidP="00A82332">
            <w:pPr>
              <w:rPr>
                <w:b/>
                <w:bCs/>
                <w:sz w:val="24"/>
                <w:szCs w:val="24"/>
              </w:rPr>
            </w:pPr>
            <w:r w:rsidRPr="00BA160C">
              <w:rPr>
                <w:b/>
                <w:bCs/>
                <w:sz w:val="24"/>
                <w:szCs w:val="24"/>
              </w:rPr>
              <w:t>1,10&lt;D&lt;=1,30</w:t>
            </w:r>
          </w:p>
        </w:tc>
        <w:tc>
          <w:tcPr>
            <w:tcW w:w="820" w:type="dxa"/>
            <w:tcBorders>
              <w:top w:val="nil"/>
              <w:left w:val="nil"/>
              <w:bottom w:val="single" w:sz="8" w:space="0" w:color="auto"/>
              <w:right w:val="single" w:sz="12" w:space="0" w:color="auto"/>
            </w:tcBorders>
            <w:shd w:val="clear" w:color="auto" w:fill="auto"/>
            <w:noWrap/>
            <w:vAlign w:val="center"/>
            <w:hideMark/>
          </w:tcPr>
          <w:p w14:paraId="563E7A63" w14:textId="77777777" w:rsidR="00146F53" w:rsidRPr="00BA160C" w:rsidRDefault="00146F53" w:rsidP="00A82332">
            <w:pPr>
              <w:rPr>
                <w:b/>
                <w:bCs/>
                <w:sz w:val="24"/>
                <w:szCs w:val="24"/>
              </w:rPr>
            </w:pPr>
            <w:r w:rsidRPr="00BA160C">
              <w:rPr>
                <w:b/>
                <w:bCs/>
                <w:sz w:val="24"/>
                <w:szCs w:val="24"/>
              </w:rPr>
              <w:t>D3</w:t>
            </w:r>
          </w:p>
        </w:tc>
      </w:tr>
      <w:tr w:rsidR="00146F53" w:rsidRPr="00BA160C" w14:paraId="0FF7A7C3"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6E624159" w14:textId="77777777" w:rsidR="00146F53" w:rsidRPr="00BA160C" w:rsidRDefault="00146F53" w:rsidP="00A82332">
            <w:pPr>
              <w:rPr>
                <w:b/>
                <w:bCs/>
                <w:sz w:val="24"/>
                <w:szCs w:val="24"/>
              </w:rPr>
            </w:pPr>
            <w:r w:rsidRPr="00BA160C">
              <w:rPr>
                <w:b/>
                <w:bCs/>
                <w:sz w:val="24"/>
                <w:szCs w:val="24"/>
              </w:rPr>
              <w:t>1,30&lt;D&lt;=1,60</w:t>
            </w:r>
          </w:p>
        </w:tc>
        <w:tc>
          <w:tcPr>
            <w:tcW w:w="820" w:type="dxa"/>
            <w:tcBorders>
              <w:top w:val="nil"/>
              <w:left w:val="nil"/>
              <w:bottom w:val="single" w:sz="8" w:space="0" w:color="auto"/>
              <w:right w:val="single" w:sz="12" w:space="0" w:color="auto"/>
            </w:tcBorders>
            <w:shd w:val="clear" w:color="auto" w:fill="auto"/>
            <w:noWrap/>
            <w:vAlign w:val="center"/>
            <w:hideMark/>
          </w:tcPr>
          <w:p w14:paraId="4A71EF57" w14:textId="77777777" w:rsidR="00146F53" w:rsidRPr="00BA160C" w:rsidRDefault="00146F53" w:rsidP="00A82332">
            <w:pPr>
              <w:rPr>
                <w:b/>
                <w:bCs/>
                <w:sz w:val="24"/>
                <w:szCs w:val="24"/>
              </w:rPr>
            </w:pPr>
            <w:r w:rsidRPr="00BA160C">
              <w:rPr>
                <w:b/>
                <w:bCs/>
                <w:sz w:val="24"/>
                <w:szCs w:val="24"/>
              </w:rPr>
              <w:t>D4</w:t>
            </w:r>
          </w:p>
        </w:tc>
      </w:tr>
      <w:tr w:rsidR="00146F53" w:rsidRPr="00BA160C" w14:paraId="5E157415" w14:textId="77777777" w:rsidTr="00146F53">
        <w:trPr>
          <w:trHeight w:val="20"/>
        </w:trPr>
        <w:tc>
          <w:tcPr>
            <w:tcW w:w="5080" w:type="dxa"/>
            <w:tcBorders>
              <w:top w:val="nil"/>
              <w:left w:val="single" w:sz="12" w:space="0" w:color="auto"/>
              <w:bottom w:val="single" w:sz="8" w:space="0" w:color="auto"/>
              <w:right w:val="single" w:sz="12" w:space="0" w:color="auto"/>
            </w:tcBorders>
            <w:shd w:val="clear" w:color="auto" w:fill="auto"/>
            <w:noWrap/>
            <w:vAlign w:val="center"/>
            <w:hideMark/>
          </w:tcPr>
          <w:p w14:paraId="2AEB9E6F" w14:textId="77777777" w:rsidR="00146F53" w:rsidRPr="00BA160C" w:rsidRDefault="00146F53" w:rsidP="00A82332">
            <w:pPr>
              <w:rPr>
                <w:b/>
                <w:bCs/>
                <w:sz w:val="24"/>
                <w:szCs w:val="24"/>
              </w:rPr>
            </w:pPr>
            <w:r w:rsidRPr="00BA160C">
              <w:rPr>
                <w:b/>
                <w:bCs/>
                <w:sz w:val="24"/>
                <w:szCs w:val="24"/>
              </w:rPr>
              <w:t>D&gt;=1,61</w:t>
            </w:r>
          </w:p>
        </w:tc>
        <w:tc>
          <w:tcPr>
            <w:tcW w:w="820" w:type="dxa"/>
            <w:tcBorders>
              <w:top w:val="nil"/>
              <w:left w:val="nil"/>
              <w:bottom w:val="single" w:sz="8" w:space="0" w:color="auto"/>
              <w:right w:val="single" w:sz="12" w:space="0" w:color="auto"/>
            </w:tcBorders>
            <w:shd w:val="clear" w:color="auto" w:fill="auto"/>
            <w:noWrap/>
            <w:vAlign w:val="center"/>
            <w:hideMark/>
          </w:tcPr>
          <w:p w14:paraId="2C29E3D0" w14:textId="77777777" w:rsidR="00146F53" w:rsidRPr="00BA160C" w:rsidRDefault="00146F53" w:rsidP="00A82332">
            <w:pPr>
              <w:rPr>
                <w:b/>
                <w:bCs/>
                <w:sz w:val="24"/>
                <w:szCs w:val="24"/>
              </w:rPr>
            </w:pPr>
            <w:r w:rsidRPr="00BA160C">
              <w:rPr>
                <w:b/>
                <w:bCs/>
                <w:sz w:val="24"/>
                <w:szCs w:val="24"/>
              </w:rPr>
              <w:t>D5</w:t>
            </w:r>
          </w:p>
        </w:tc>
      </w:tr>
    </w:tbl>
    <w:p w14:paraId="730B4482" w14:textId="77777777" w:rsidR="00146F53" w:rsidRDefault="00146F53" w:rsidP="00A63308">
      <w:pPr>
        <w:jc w:val="both"/>
        <w:rPr>
          <w:rFonts w:cstheme="minorHAnsi"/>
          <w:sz w:val="24"/>
          <w:szCs w:val="24"/>
          <w:lang w:val="en-US"/>
        </w:rPr>
      </w:pPr>
    </w:p>
    <w:p w14:paraId="27723525" w14:textId="77777777" w:rsidR="00146F53" w:rsidRDefault="00146F53" w:rsidP="00A63308">
      <w:pPr>
        <w:jc w:val="both"/>
        <w:rPr>
          <w:rFonts w:cstheme="minorHAnsi"/>
          <w:sz w:val="24"/>
          <w:szCs w:val="24"/>
          <w:lang w:val="en-US"/>
        </w:rPr>
      </w:pPr>
    </w:p>
    <w:p w14:paraId="3E844F41" w14:textId="77777777" w:rsidR="00146F53" w:rsidRDefault="00146F53" w:rsidP="00A63308">
      <w:pPr>
        <w:jc w:val="both"/>
        <w:rPr>
          <w:rFonts w:cstheme="minorHAnsi"/>
          <w:sz w:val="24"/>
          <w:szCs w:val="24"/>
          <w:lang w:val="en-US"/>
        </w:rPr>
      </w:pPr>
    </w:p>
    <w:p w14:paraId="0225D37D" w14:textId="77777777" w:rsidR="00146F53" w:rsidRPr="00711517" w:rsidRDefault="00146F53"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2060"/>
        <w:gridCol w:w="2064"/>
        <w:gridCol w:w="2064"/>
        <w:gridCol w:w="2064"/>
        <w:gridCol w:w="2057"/>
      </w:tblGrid>
      <w:tr w:rsidR="00AC19DD" w:rsidRPr="00711517" w14:paraId="3719096C" w14:textId="77777777" w:rsidTr="00AC4C35">
        <w:trPr>
          <w:trHeight w:val="537"/>
        </w:trPr>
        <w:tc>
          <w:tcPr>
            <w:tcW w:w="2069" w:type="dxa"/>
            <w:vAlign w:val="center"/>
          </w:tcPr>
          <w:p w14:paraId="6E9DEA14"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CODPROD</w:t>
            </w:r>
          </w:p>
        </w:tc>
        <w:tc>
          <w:tcPr>
            <w:tcW w:w="2069" w:type="dxa"/>
            <w:vAlign w:val="center"/>
          </w:tcPr>
          <w:p w14:paraId="3B29FDB9"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1 (code x1 to xn)</w:t>
            </w:r>
          </w:p>
        </w:tc>
        <w:tc>
          <w:tcPr>
            <w:tcW w:w="2069" w:type="dxa"/>
            <w:vAlign w:val="center"/>
          </w:tcPr>
          <w:p w14:paraId="54F770CE"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2 (code y1 to yn)</w:t>
            </w:r>
          </w:p>
        </w:tc>
        <w:tc>
          <w:tcPr>
            <w:tcW w:w="2069" w:type="dxa"/>
            <w:vAlign w:val="center"/>
          </w:tcPr>
          <w:p w14:paraId="33AF7D6E"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3 (code z1 to zn)</w:t>
            </w:r>
          </w:p>
        </w:tc>
        <w:tc>
          <w:tcPr>
            <w:tcW w:w="2070" w:type="dxa"/>
            <w:vAlign w:val="center"/>
          </w:tcPr>
          <w:p w14:paraId="6E6BC2B2"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CODIP ª</w:t>
            </w:r>
          </w:p>
        </w:tc>
      </w:tr>
      <w:tr w:rsidR="00AC19DD" w:rsidRPr="00711517" w14:paraId="3423BD0A" w14:textId="77777777" w:rsidTr="00AC4C35">
        <w:trPr>
          <w:trHeight w:val="537"/>
        </w:trPr>
        <w:tc>
          <w:tcPr>
            <w:tcW w:w="2069" w:type="dxa"/>
          </w:tcPr>
          <w:p w14:paraId="568B374B" w14:textId="77777777" w:rsidR="00AC19DD" w:rsidRPr="00711517" w:rsidRDefault="00AC19DD" w:rsidP="00AC4C35">
            <w:pPr>
              <w:jc w:val="both"/>
              <w:rPr>
                <w:rFonts w:cstheme="minorHAnsi"/>
                <w:sz w:val="24"/>
                <w:szCs w:val="24"/>
                <w:lang w:val="en-US"/>
              </w:rPr>
            </w:pPr>
          </w:p>
        </w:tc>
        <w:tc>
          <w:tcPr>
            <w:tcW w:w="2069" w:type="dxa"/>
          </w:tcPr>
          <w:p w14:paraId="35D527E4" w14:textId="77777777" w:rsidR="00AC19DD" w:rsidRPr="00711517" w:rsidRDefault="00AC19DD" w:rsidP="00AC4C35">
            <w:pPr>
              <w:jc w:val="both"/>
              <w:rPr>
                <w:rFonts w:cstheme="minorHAnsi"/>
                <w:sz w:val="24"/>
                <w:szCs w:val="24"/>
                <w:lang w:val="en-US"/>
              </w:rPr>
            </w:pPr>
          </w:p>
        </w:tc>
        <w:tc>
          <w:tcPr>
            <w:tcW w:w="2069" w:type="dxa"/>
          </w:tcPr>
          <w:p w14:paraId="4D682208" w14:textId="77777777" w:rsidR="00AC19DD" w:rsidRPr="00711517" w:rsidRDefault="00AC19DD" w:rsidP="00AC4C35">
            <w:pPr>
              <w:jc w:val="both"/>
              <w:rPr>
                <w:rFonts w:cstheme="minorHAnsi"/>
                <w:sz w:val="24"/>
                <w:szCs w:val="24"/>
                <w:lang w:val="en-US"/>
              </w:rPr>
            </w:pPr>
          </w:p>
        </w:tc>
        <w:tc>
          <w:tcPr>
            <w:tcW w:w="2069" w:type="dxa"/>
          </w:tcPr>
          <w:p w14:paraId="2EEE5C55" w14:textId="77777777" w:rsidR="00AC19DD" w:rsidRPr="00711517" w:rsidRDefault="00AC19DD" w:rsidP="00AC4C35">
            <w:pPr>
              <w:jc w:val="both"/>
              <w:rPr>
                <w:rFonts w:cstheme="minorHAnsi"/>
                <w:sz w:val="24"/>
                <w:szCs w:val="24"/>
                <w:lang w:val="en-US"/>
              </w:rPr>
            </w:pPr>
          </w:p>
        </w:tc>
        <w:tc>
          <w:tcPr>
            <w:tcW w:w="2070" w:type="dxa"/>
          </w:tcPr>
          <w:p w14:paraId="0958F10A" w14:textId="77777777" w:rsidR="00AC19DD" w:rsidRPr="00711517" w:rsidRDefault="00AC19DD" w:rsidP="00AC4C35">
            <w:pPr>
              <w:jc w:val="both"/>
              <w:rPr>
                <w:rFonts w:cstheme="minorHAnsi"/>
                <w:sz w:val="24"/>
                <w:szCs w:val="24"/>
                <w:lang w:val="en-US"/>
              </w:rPr>
            </w:pPr>
          </w:p>
        </w:tc>
      </w:tr>
      <w:tr w:rsidR="00AC19DD" w:rsidRPr="00711517" w14:paraId="37A0C4A6" w14:textId="77777777" w:rsidTr="00AC4C35">
        <w:trPr>
          <w:trHeight w:val="537"/>
        </w:trPr>
        <w:tc>
          <w:tcPr>
            <w:tcW w:w="2069" w:type="dxa"/>
          </w:tcPr>
          <w:p w14:paraId="5A17E925" w14:textId="77777777" w:rsidR="00AC19DD" w:rsidRPr="00711517" w:rsidRDefault="00AC19DD" w:rsidP="00AC4C35">
            <w:pPr>
              <w:jc w:val="both"/>
              <w:rPr>
                <w:rFonts w:cstheme="minorHAnsi"/>
                <w:sz w:val="24"/>
                <w:szCs w:val="24"/>
                <w:lang w:val="en-US"/>
              </w:rPr>
            </w:pPr>
          </w:p>
        </w:tc>
        <w:tc>
          <w:tcPr>
            <w:tcW w:w="2069" w:type="dxa"/>
          </w:tcPr>
          <w:p w14:paraId="62581957" w14:textId="77777777" w:rsidR="00AC19DD" w:rsidRPr="00711517" w:rsidRDefault="00AC19DD" w:rsidP="00AC4C35">
            <w:pPr>
              <w:jc w:val="both"/>
              <w:rPr>
                <w:rFonts w:cstheme="minorHAnsi"/>
                <w:sz w:val="24"/>
                <w:szCs w:val="24"/>
                <w:lang w:val="en-US"/>
              </w:rPr>
            </w:pPr>
          </w:p>
        </w:tc>
        <w:tc>
          <w:tcPr>
            <w:tcW w:w="2069" w:type="dxa"/>
          </w:tcPr>
          <w:p w14:paraId="68D103D5" w14:textId="77777777" w:rsidR="00AC19DD" w:rsidRPr="00711517" w:rsidRDefault="00AC19DD" w:rsidP="00AC4C35">
            <w:pPr>
              <w:jc w:val="both"/>
              <w:rPr>
                <w:rFonts w:cstheme="minorHAnsi"/>
                <w:sz w:val="24"/>
                <w:szCs w:val="24"/>
                <w:lang w:val="en-US"/>
              </w:rPr>
            </w:pPr>
          </w:p>
        </w:tc>
        <w:tc>
          <w:tcPr>
            <w:tcW w:w="2069" w:type="dxa"/>
          </w:tcPr>
          <w:p w14:paraId="358CEB6E" w14:textId="77777777" w:rsidR="00AC19DD" w:rsidRPr="00711517" w:rsidRDefault="00AC19DD" w:rsidP="00AC4C35">
            <w:pPr>
              <w:jc w:val="both"/>
              <w:rPr>
                <w:rFonts w:cstheme="minorHAnsi"/>
                <w:sz w:val="24"/>
                <w:szCs w:val="24"/>
                <w:lang w:val="en-US"/>
              </w:rPr>
            </w:pPr>
          </w:p>
        </w:tc>
        <w:tc>
          <w:tcPr>
            <w:tcW w:w="2070" w:type="dxa"/>
          </w:tcPr>
          <w:p w14:paraId="7A30A7C2" w14:textId="77777777" w:rsidR="00AC19DD" w:rsidRPr="00711517" w:rsidRDefault="00AC19DD" w:rsidP="00AC4C35">
            <w:pPr>
              <w:jc w:val="both"/>
              <w:rPr>
                <w:rFonts w:cstheme="minorHAnsi"/>
                <w:sz w:val="24"/>
                <w:szCs w:val="24"/>
                <w:lang w:val="en-US"/>
              </w:rPr>
            </w:pP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r w:rsidRPr="00711517">
        <w:rPr>
          <w:rFonts w:cstheme="minorHAnsi"/>
          <w:sz w:val="20"/>
          <w:szCs w:val="20"/>
          <w:lang w:val="en-US"/>
        </w:rPr>
        <w:t>The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29796853" w14:textId="77777777" w:rsidR="00A63308" w:rsidRPr="00711517" w:rsidRDefault="00A63308" w:rsidP="00A63308">
      <w:pPr>
        <w:jc w:val="both"/>
        <w:rPr>
          <w:rFonts w:cstheme="minorHAnsi"/>
          <w:sz w:val="24"/>
          <w:szCs w:val="24"/>
          <w:lang w:val="en-US"/>
        </w:rPr>
      </w:pPr>
    </w:p>
    <w:p w14:paraId="1E92BCAE" w14:textId="29B7F385" w:rsidR="00A63308" w:rsidRPr="00711517" w:rsidRDefault="00146F53" w:rsidP="00A63308">
      <w:pPr>
        <w:ind w:left="360" w:hanging="360"/>
        <w:jc w:val="both"/>
        <w:rPr>
          <w:rFonts w:cstheme="minorHAnsi"/>
          <w:b/>
          <w:sz w:val="24"/>
          <w:szCs w:val="24"/>
          <w:lang w:val="en-US"/>
        </w:rPr>
      </w:pPr>
      <w:r>
        <w:rPr>
          <w:rFonts w:cstheme="minorHAnsi"/>
          <w:b/>
          <w:sz w:val="24"/>
          <w:szCs w:val="24"/>
          <w:lang w:val="en-US"/>
        </w:rPr>
        <w:t>6</w:t>
      </w:r>
      <w:r w:rsidR="00A63308" w:rsidRPr="00711517">
        <w:rPr>
          <w:rFonts w:cstheme="minorHAnsi"/>
          <w:b/>
          <w:sz w:val="24"/>
          <w:szCs w:val="24"/>
          <w:lang w:val="en-US"/>
        </w:rPr>
        <w:t>.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D8EAE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434AC"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6302AE35"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9131B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9131BB"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9131BB"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EDA88C"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054C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and costs incurred by your company in product manufacturing, distribution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4F567"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4491D"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9131BB"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9131BB"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9131BB"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9131BB"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9131BB"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9131BB"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9131BB"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9131BB"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9131BB"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9131BB"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9131BB"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9131BB"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9131BB"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9131BB"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9131BB"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49F28"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5416E"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923E0"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47DD8CD5"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r w:rsidR="00146F53">
        <w:rPr>
          <w:rFonts w:cstheme="minorHAnsi"/>
          <w:b/>
          <w:sz w:val="24"/>
          <w:szCs w:val="24"/>
          <w:lang w:val="en-US"/>
        </w:rPr>
        <w:t xml:space="preserve"> and top 10 third-country markets</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A4C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9131BB"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894210"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14F13D9F"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9131B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ED97" w14:textId="77777777" w:rsidR="00C54860" w:rsidRDefault="00C54860">
      <w:pPr>
        <w:spacing w:after="0" w:line="240" w:lineRule="auto"/>
      </w:pPr>
      <w:r>
        <w:separator/>
      </w:r>
    </w:p>
  </w:endnote>
  <w:endnote w:type="continuationSeparator" w:id="0">
    <w:p w14:paraId="4215988D" w14:textId="77777777" w:rsidR="00C54860" w:rsidRDefault="00C5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77777777"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8"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3398" w14:textId="77777777" w:rsidR="00736101" w:rsidRDefault="00736101">
    <w:pPr>
      <w:pStyle w:val="Rodap"/>
      <w:rPr>
        <w:sz w:val="16"/>
        <w:szCs w:val="16"/>
      </w:rPr>
    </w:pPr>
  </w:p>
  <w:p w14:paraId="593C1314" w14:textId="77777777"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FAFAE" w14:textId="77777777" w:rsidR="00C54860" w:rsidRDefault="00C54860">
      <w:pPr>
        <w:spacing w:after="0" w:line="240" w:lineRule="auto"/>
      </w:pPr>
      <w:r>
        <w:separator/>
      </w:r>
    </w:p>
  </w:footnote>
  <w:footnote w:type="continuationSeparator" w:id="0">
    <w:p w14:paraId="2D4E3E30" w14:textId="77777777" w:rsidR="00C54860" w:rsidRDefault="00C54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hra Faheina Gadelha">
    <w15:presenceInfo w15:providerId="AD" w15:userId="S::zahra.gadelha@economia.gov.br::72e2c0b9-f451-4dcf-8b15-74b1815f54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6F53"/>
    <w:rsid w:val="00147A4E"/>
    <w:rsid w:val="001504E7"/>
    <w:rsid w:val="00150CD0"/>
    <w:rsid w:val="001528E3"/>
    <w:rsid w:val="00153718"/>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2734C"/>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31BB"/>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56</Pages>
  <Words>15638</Words>
  <Characters>84450</Characters>
  <Application>Microsoft Office Word</Application>
  <DocSecurity>2</DocSecurity>
  <Lines>703</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Newton C</cp:lastModifiedBy>
  <cp:revision>26</cp:revision>
  <dcterms:created xsi:type="dcterms:W3CDTF">2017-03-10T17:03:00Z</dcterms:created>
  <dcterms:modified xsi:type="dcterms:W3CDTF">2023-04-11T18:49:00Z</dcterms:modified>
</cp:coreProperties>
</file>